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F3F38" w14:textId="77777777" w:rsidR="00BB155F" w:rsidRPr="007C050E" w:rsidRDefault="006D1DA4" w:rsidP="00BB155F">
      <w:pPr>
        <w:pStyle w:val="NRCINSPECTIONMANUAL"/>
        <w:rPr>
          <w:szCs w:val="20"/>
        </w:rPr>
      </w:pPr>
      <w:r>
        <w:rPr>
          <w:b/>
          <w:bCs/>
          <w:sz w:val="38"/>
          <w:szCs w:val="38"/>
        </w:rPr>
        <w:tab/>
      </w:r>
      <w:r w:rsidR="00BB155F" w:rsidRPr="006D1DA4">
        <w:rPr>
          <w:b/>
          <w:bCs/>
          <w:sz w:val="38"/>
          <w:szCs w:val="38"/>
        </w:rPr>
        <w:t>NRC INSPECTION MANUAL</w:t>
      </w:r>
      <w:r w:rsidR="00BB155F" w:rsidRPr="007C050E">
        <w:tab/>
      </w:r>
      <w:r w:rsidR="00BB155F" w:rsidRPr="007C050E">
        <w:rPr>
          <w:szCs w:val="20"/>
        </w:rPr>
        <w:t>NMSS/</w:t>
      </w:r>
      <w:r w:rsidR="00BB155F">
        <w:rPr>
          <w:szCs w:val="20"/>
        </w:rPr>
        <w:t>DFM</w:t>
      </w:r>
    </w:p>
    <w:p w14:paraId="41492335" w14:textId="77777777" w:rsidR="00BB155F" w:rsidRPr="007C050E" w:rsidRDefault="00BB155F" w:rsidP="00BB155F">
      <w:pPr>
        <w:pStyle w:val="IMCIP"/>
      </w:pPr>
      <w:r w:rsidRPr="007C050E">
        <w:t>INSPECTION MANUAL CHAPTER 2600 APPENDIX B</w:t>
      </w:r>
    </w:p>
    <w:p w14:paraId="2DD87641" w14:textId="77777777" w:rsidR="00BB155F" w:rsidRPr="007C050E" w:rsidRDefault="00BB155F" w:rsidP="00BB155F">
      <w:pPr>
        <w:pStyle w:val="Title"/>
      </w:pPr>
      <w:r w:rsidRPr="007C050E">
        <w:t xml:space="preserve">NRC CORE INSPECTION REQUIREMENTS </w:t>
      </w:r>
    </w:p>
    <w:p w14:paraId="251F21A4" w14:textId="509ACDE0" w:rsidR="000919FD" w:rsidRDefault="00BB155F" w:rsidP="00F57457">
      <w:pPr>
        <w:pStyle w:val="EffectiveDate"/>
      </w:pPr>
      <w:r w:rsidRPr="007C050E">
        <w:t xml:space="preserve">Effective Date: </w:t>
      </w:r>
      <w:ins w:id="0" w:author="Author">
        <w:r w:rsidR="009058DF">
          <w:t>01/15/2026</w:t>
        </w:r>
      </w:ins>
    </w:p>
    <w:p w14:paraId="36C8DD28" w14:textId="7DD6664A" w:rsidR="00935C08" w:rsidRDefault="00935C08" w:rsidP="006B0494">
      <w:pPr>
        <w:tabs>
          <w:tab w:val="center" w:pos="7065"/>
        </w:tabs>
        <w:rPr>
          <w:rFonts w:cs="Arial"/>
          <w:szCs w:val="22"/>
        </w:rPr>
        <w:sectPr w:rsidR="00935C08" w:rsidSect="002F6F8C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pgNumType w:start="1"/>
          <w:cols w:space="720"/>
          <w:noEndnote/>
          <w:titlePg/>
          <w:docGrid w:linePitch="326"/>
        </w:sectPr>
      </w:pPr>
    </w:p>
    <w:p w14:paraId="417EA59A" w14:textId="3BC83713" w:rsidR="002B2AF5" w:rsidRPr="00585E2A" w:rsidRDefault="24D646EC" w:rsidP="00EA5B49">
      <w:pPr>
        <w:pStyle w:val="attachmenttitle"/>
      </w:pPr>
      <w:r w:rsidRPr="0C9220BD">
        <w:lastRenderedPageBreak/>
        <w:t>IMC 2600 Appendix B</w:t>
      </w:r>
      <w:r w:rsidR="006A7B55">
        <w:t>:</w:t>
      </w:r>
      <w:r w:rsidRPr="0C9220BD">
        <w:t xml:space="preserve"> NRC Core Inspection Requirements Tables 1</w:t>
      </w:r>
      <w:r w:rsidR="6C383104" w:rsidRPr="0C9220BD">
        <w:t>, 2,</w:t>
      </w:r>
      <w:r w:rsidRPr="0C9220BD">
        <w:t xml:space="preserve"> and </w:t>
      </w:r>
      <w:r w:rsidR="7062059B" w:rsidRPr="0C9220BD">
        <w:t>3</w:t>
      </w:r>
    </w:p>
    <w:p w14:paraId="53B7D5EA" w14:textId="77777777" w:rsidR="002B2AF5" w:rsidRPr="00585E2A" w:rsidRDefault="002B2AF5" w:rsidP="006A7B55">
      <w:pPr>
        <w:pStyle w:val="BodyText"/>
      </w:pPr>
      <w:r w:rsidRPr="00585E2A">
        <w:t>PURPOSE</w:t>
      </w:r>
      <w:r>
        <w:t>:</w:t>
      </w:r>
    </w:p>
    <w:p w14:paraId="78E27EBD" w14:textId="239EC284" w:rsidR="002B2AF5" w:rsidRDefault="00EC056A" w:rsidP="00EC056A">
      <w:pPr>
        <w:pStyle w:val="BodyText"/>
      </w:pPr>
      <w:r w:rsidRPr="00A66CCE">
        <w:t xml:space="preserve">This appendix identifies the </w:t>
      </w:r>
      <w:r>
        <w:t>NRC</w:t>
      </w:r>
      <w:r w:rsidRPr="00A66CCE">
        <w:t xml:space="preserve"> core and resident inspection requirements for each type of fuel facility by inspection procedure</w:t>
      </w:r>
      <w:r w:rsidR="002B2AF5" w:rsidRPr="00A66CCE">
        <w:t>.</w:t>
      </w:r>
    </w:p>
    <w:p w14:paraId="24251C03" w14:textId="1ADE0807" w:rsidR="002B2AF5" w:rsidRDefault="002B2AF5" w:rsidP="002A3F7C">
      <w:pPr>
        <w:pStyle w:val="BodyText"/>
        <w:spacing w:before="440"/>
        <w:jc w:val="center"/>
        <w:outlineLvl w:val="0"/>
      </w:pPr>
      <w:r w:rsidRPr="00852CC1">
        <w:t>Table 1</w:t>
      </w:r>
      <w:r w:rsidR="00EC056A">
        <w:t>: Fuel Fabrication Facilities</w:t>
      </w:r>
      <w:r w:rsidR="007A4897">
        <w:rPr>
          <w:rStyle w:val="FootnoteReference"/>
        </w:rPr>
        <w:footnoteReference w:id="2"/>
      </w:r>
    </w:p>
    <w:tbl>
      <w:tblPr>
        <w:tblStyle w:val="TableGrid"/>
        <w:tblW w:w="0" w:type="auto"/>
        <w:tblInd w:w="-375" w:type="dxa"/>
        <w:tblLook w:val="04A0" w:firstRow="1" w:lastRow="0" w:firstColumn="1" w:lastColumn="0" w:noHBand="0" w:noVBand="1"/>
      </w:tblPr>
      <w:tblGrid>
        <w:gridCol w:w="1810"/>
        <w:gridCol w:w="1618"/>
        <w:gridCol w:w="1182"/>
        <w:gridCol w:w="1090"/>
        <w:gridCol w:w="2120"/>
        <w:gridCol w:w="2877"/>
        <w:gridCol w:w="1294"/>
        <w:gridCol w:w="1314"/>
      </w:tblGrid>
      <w:tr w:rsidR="00386BAA" w14:paraId="7996DC68" w14:textId="77777777" w:rsidTr="00B21784">
        <w:trPr>
          <w:trHeight w:val="465"/>
          <w:tblHeader/>
        </w:trPr>
        <w:tc>
          <w:tcPr>
            <w:tcW w:w="0" w:type="auto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33E2699" w14:textId="56488AD9" w:rsidR="00386BAA" w:rsidRDefault="00386BAA" w:rsidP="0C9220BD">
            <w:pPr>
              <w:jc w:val="center"/>
              <w:rPr>
                <w:rFonts w:eastAsia="Arial" w:cs="Arial"/>
                <w:szCs w:val="22"/>
              </w:rPr>
            </w:pPr>
            <w:r w:rsidRPr="0C9220BD">
              <w:rPr>
                <w:rFonts w:eastAsia="Arial" w:cs="Arial"/>
                <w:szCs w:val="22"/>
              </w:rPr>
              <w:t xml:space="preserve"> </w:t>
            </w:r>
          </w:p>
        </w:tc>
        <w:tc>
          <w:tcPr>
            <w:tcW w:w="234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787BB8" w14:textId="280A58F7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 xml:space="preserve">Category I Fuel </w:t>
            </w:r>
            <w:r w:rsidR="00232BBE" w:rsidRPr="0C9220BD">
              <w:rPr>
                <w:rFonts w:eastAsia="Arial" w:cs="Arial"/>
                <w:sz w:val="20"/>
                <w:szCs w:val="20"/>
              </w:rPr>
              <w:t xml:space="preserve">Fabrication </w:t>
            </w:r>
            <w:r w:rsidRPr="0C9220BD">
              <w:rPr>
                <w:rFonts w:eastAsia="Arial" w:cs="Arial"/>
                <w:sz w:val="20"/>
                <w:szCs w:val="20"/>
              </w:rPr>
              <w:t>Facility</w:t>
            </w:r>
          </w:p>
        </w:tc>
        <w:tc>
          <w:tcPr>
            <w:tcW w:w="4997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93B075D" w14:textId="274F7C83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>Category</w:t>
            </w:r>
            <w:r w:rsidR="00FB4BA8" w:rsidRPr="0C9220BD">
              <w:rPr>
                <w:rFonts w:eastAsia="Arial" w:cs="Arial"/>
                <w:sz w:val="20"/>
                <w:szCs w:val="20"/>
              </w:rPr>
              <w:t xml:space="preserve"> II</w:t>
            </w:r>
            <w:r w:rsidRPr="0C9220BD">
              <w:rPr>
                <w:rFonts w:eastAsia="Arial" w:cs="Arial"/>
                <w:sz w:val="20"/>
                <w:szCs w:val="20"/>
              </w:rPr>
              <w:t xml:space="preserve"> Fuel Fabrication Facility</w:t>
            </w:r>
          </w:p>
        </w:tc>
        <w:tc>
          <w:tcPr>
            <w:tcW w:w="0" w:type="auto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</w:tcPr>
          <w:p w14:paraId="52439879" w14:textId="7CADA15D" w:rsidR="00386BAA" w:rsidRDefault="00D672CB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 xml:space="preserve">Category III Fuel Fabrication </w:t>
            </w:r>
            <w:r w:rsidR="00386BAA" w:rsidRPr="0C9220BD">
              <w:rPr>
                <w:rFonts w:eastAsia="Arial" w:cs="Arial"/>
                <w:sz w:val="20"/>
                <w:szCs w:val="20"/>
              </w:rPr>
              <w:t>Facility</w:t>
            </w:r>
          </w:p>
        </w:tc>
      </w:tr>
      <w:tr w:rsidR="0056159F" w14:paraId="1CD69DDF" w14:textId="77777777" w:rsidTr="007415CB">
        <w:trPr>
          <w:trHeight w:val="840"/>
          <w:tblHeader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5D27C131" w14:textId="7F2780E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Function/Program Areas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B280E50" w14:textId="1E3105A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Procedure or Procedure Suite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942FF09" w14:textId="2CC9C9F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B291213" w14:textId="681FEDA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(hrs)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27D24C7" w14:textId="63CA97D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B0560A0" w14:textId="6C7FCB6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(hrs)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7605CAB" w14:textId="33E3415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59926DB1" w14:textId="6646C49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(hrs)</w:t>
            </w:r>
          </w:p>
        </w:tc>
      </w:tr>
      <w:tr w:rsidR="0C9220BD" w14:paraId="3855C65C" w14:textId="77777777" w:rsidTr="007415CB">
        <w:trPr>
          <w:trHeight w:val="22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E173C58" w14:textId="0D43EE28" w:rsidR="0C9220BD" w:rsidRDefault="0C9220BD" w:rsidP="00546506">
            <w:r w:rsidRPr="0C9220BD">
              <w:rPr>
                <w:rFonts w:eastAsia="Arial" w:cs="Arial"/>
                <w:sz w:val="20"/>
                <w:szCs w:val="20"/>
              </w:rPr>
              <w:t>SAFETY OPERATIONS</w:t>
            </w:r>
          </w:p>
        </w:tc>
      </w:tr>
      <w:tr w:rsidR="00B21784" w14:paraId="22349987" w14:textId="77777777" w:rsidTr="007415CB">
        <w:trPr>
          <w:trHeight w:val="405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4F1B1623" w14:textId="70CCDABA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Plant Operations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80B1B9" w14:textId="6EBA211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88020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18D989" w14:textId="536643D1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9D1626" w14:textId="7F21F0B6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52.5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2FB98A" w14:textId="7689938E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783B20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38FEF9" w14:textId="16EEA619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783B20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0F7FE9" w14:textId="20AC484E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909863C" w14:textId="7AD538D2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</w:tr>
      <w:tr w:rsidR="00B21784" w14:paraId="29B0E088" w14:textId="77777777" w:rsidTr="007415CB">
        <w:trPr>
          <w:trHeight w:val="840"/>
        </w:trPr>
        <w:tc>
          <w:tcPr>
            <w:tcW w:w="0" w:type="auto"/>
            <w:vMerge/>
            <w:tcBorders>
              <w:top w:val="single" w:sz="8" w:space="0" w:color="auto"/>
              <w:left w:val="double" w:sz="4" w:space="0" w:color="auto"/>
            </w:tcBorders>
          </w:tcPr>
          <w:p w14:paraId="2E61089F" w14:textId="77777777" w:rsidR="00B21784" w:rsidRDefault="00B21784" w:rsidP="00B21784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2B8AA9A" w14:textId="7F01E18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88135 (Resident Inspection Program)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57211" w14:textId="02795872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9F6285" w14:textId="1172281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752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1DD7E0" w14:textId="5C66DC21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783B20">
              <w:rPr>
                <w:rFonts w:eastAsia="Arial" w:cs="Arial"/>
                <w:sz w:val="18"/>
                <w:szCs w:val="18"/>
              </w:rPr>
              <w:t xml:space="preserve"> 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21D664" w14:textId="7117D007" w:rsidR="00B21784" w:rsidRPr="00783B20" w:rsidRDefault="00B21784" w:rsidP="00B21784">
            <w:pPr>
              <w:jc w:val="center"/>
              <w:rPr>
                <w:sz w:val="18"/>
                <w:szCs w:val="18"/>
              </w:rPr>
            </w:pPr>
            <w:r w:rsidRPr="00783B20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0BD64F" w14:textId="2876CF42" w:rsidR="00B21784" w:rsidRDefault="00B21784" w:rsidP="00B21784">
            <w:pPr>
              <w:ind w:left="-284" w:firstLine="284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89C7491" w14:textId="2ADB56FE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21784" w14:paraId="2C3D3382" w14:textId="77777777" w:rsidTr="007415CB">
        <w:trPr>
          <w:trHeight w:val="405"/>
        </w:trPr>
        <w:tc>
          <w:tcPr>
            <w:tcW w:w="0" w:type="auto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B0C00D3" w14:textId="5BF93F52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Criticality Safety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FA8A9C" w14:textId="017EECD5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CCB691" w14:textId="481224B2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104B6A" w14:textId="19A4DA7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02350" w14:textId="399487EA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783B20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DCB038" w14:textId="122F0117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783B20">
              <w:rPr>
                <w:rFonts w:eastAsia="Arial" w:cs="Arial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773249" w14:textId="0A757351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38D1DA5" w14:textId="6A81ADB4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</w:tr>
      <w:tr w:rsidR="00B21784" w14:paraId="69555633" w14:textId="77777777" w:rsidTr="007415CB">
        <w:trPr>
          <w:trHeight w:val="210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46068475" w14:textId="3304E950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Fire Protection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4F02CFA" w14:textId="27D78FE5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07CECC3" w14:textId="1CA1FFD7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5A91B37" w14:textId="0BB072EA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095B7E4" w14:textId="3049841B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783B20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8627CCE" w14:textId="0F5DD4DB" w:rsidR="00B21784" w:rsidRPr="00783B20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783B20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33A2E7E" w14:textId="3700E096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3948A29D" w14:textId="3934D718" w:rsidR="00B21784" w:rsidRDefault="00B21784" w:rsidP="00B21784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</w:tr>
      <w:tr w:rsidR="00B21784" w14:paraId="07D251C0" w14:textId="77777777" w:rsidTr="007415CB">
        <w:trPr>
          <w:trHeight w:val="225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A8066C8" w14:textId="62ECC383" w:rsidR="00B21784" w:rsidRDefault="00B21784" w:rsidP="00B21784">
            <w:r w:rsidRPr="0C9220BD">
              <w:rPr>
                <w:rFonts w:eastAsia="Arial" w:cs="Arial"/>
                <w:sz w:val="20"/>
                <w:szCs w:val="20"/>
              </w:rPr>
              <w:t>SAFEGUARDS</w:t>
            </w:r>
          </w:p>
        </w:tc>
      </w:tr>
      <w:tr w:rsidR="00D6449A" w14:paraId="66D37775" w14:textId="77777777" w:rsidTr="007415CB">
        <w:trPr>
          <w:trHeight w:val="405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502FAAF5" w14:textId="58B5571D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MC&amp;A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16F8D1" w14:textId="21E58AC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Procedures as in IMC 2683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B82C57" w14:textId="791B150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A372FA" w14:textId="2CE467B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EAD9A4" w14:textId="25BA5279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53341" w14:textId="77FAA74C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028C38" w14:textId="7B650116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D74EDF2" w14:textId="7414B297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</w:tr>
      <w:tr w:rsidR="00D6449A" w14:paraId="1638ECAC" w14:textId="77777777" w:rsidTr="007415CB">
        <w:trPr>
          <w:trHeight w:val="43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72FA661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3B983BB" w14:textId="1698602B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MC&amp;A Observation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43368B" w14:textId="102A8FCC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E7AA6" w14:textId="31B90608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20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06E917" w14:textId="65F1096A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Quadrennial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C3D78" w14:textId="6B031C9E" w:rsidR="00D6449A" w:rsidRP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4E6B02" w14:textId="4F54A42F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61D34DDF">
              <w:rPr>
                <w:rFonts w:eastAsia="Arial" w:cs="Arial"/>
                <w:sz w:val="18"/>
                <w:szCs w:val="18"/>
              </w:rPr>
              <w:t>Quadrennial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3F86BA6" w14:textId="7D2B8785" w:rsidR="00D6449A" w:rsidRDefault="00D644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20</w:t>
            </w:r>
          </w:p>
        </w:tc>
      </w:tr>
      <w:tr w:rsidR="0005209A" w14:paraId="381CCB0C" w14:textId="77777777" w:rsidTr="00E224A0">
        <w:trPr>
          <w:trHeight w:val="630"/>
        </w:trPr>
        <w:tc>
          <w:tcPr>
            <w:tcW w:w="0" w:type="auto"/>
            <w:vMerge w:val="restar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05886FF3" w14:textId="49DA0E2E" w:rsidR="0005209A" w:rsidRDefault="000520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Physical Protection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FA9643" w14:textId="232EC27A" w:rsidR="0005209A" w:rsidRDefault="000520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HEU Security Measures (PS1)</w:t>
            </w:r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EC5D56" w14:textId="77777777" w:rsidR="0005209A" w:rsidRDefault="000520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  <w:p w14:paraId="4D16FBBA" w14:textId="36E1C918" w:rsidR="0005209A" w:rsidRDefault="000520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5988DE" w14:textId="716DD5ED" w:rsidR="0005209A" w:rsidRPr="00D6449A" w:rsidRDefault="000520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15B77C" w14:textId="1DB4E11B" w:rsidR="0005209A" w:rsidRPr="00D6449A" w:rsidRDefault="000520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4A198" w14:textId="143AA97C" w:rsidR="0005209A" w:rsidRDefault="000520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7004614" w14:textId="453C2CDF" w:rsidR="0005209A" w:rsidRDefault="0005209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D5133F" w14:paraId="164CC0C9" w14:textId="77777777" w:rsidTr="001416D7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2A3885B" w14:textId="77777777" w:rsidR="00D5133F" w:rsidRDefault="00D5133F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9B0F07" w14:textId="70BD1182" w:rsidR="00D5133F" w:rsidRDefault="00D5133F" w:rsidP="007C1DAD">
            <w:pPr>
              <w:spacing w:before="6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81700.01</w:t>
            </w:r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22D559" w14:textId="345096F0" w:rsidR="00D5133F" w:rsidRDefault="00D5133F" w:rsidP="00FB4BD6">
            <w:pPr>
              <w:rPr>
                <w:rFonts w:eastAsia="Arial" w:cs="Arial"/>
                <w:sz w:val="18"/>
                <w:szCs w:val="18"/>
              </w:rPr>
            </w:pPr>
            <w:ins w:id="1" w:author="Author">
              <w:r>
                <w:rPr>
                  <w:rFonts w:eastAsia="Arial" w:cs="Arial"/>
                  <w:sz w:val="18"/>
                  <w:szCs w:val="18"/>
                </w:rPr>
                <w:t>Refer to IMC 2681 for frequency and the individual IP</w:t>
              </w:r>
              <w:r w:rsidR="003B4C83">
                <w:rPr>
                  <w:rFonts w:eastAsia="Arial" w:cs="Arial"/>
                  <w:sz w:val="18"/>
                  <w:szCs w:val="18"/>
                </w:rPr>
                <w:t xml:space="preserve"> </w:t>
              </w:r>
              <w:r>
                <w:rPr>
                  <w:rFonts w:eastAsia="Arial" w:cs="Arial"/>
                  <w:sz w:val="18"/>
                  <w:szCs w:val="18"/>
                </w:rPr>
                <w:t>for inspection hours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EB5711" w14:textId="3F2C93F6" w:rsidR="00D5133F" w:rsidRPr="00D6449A" w:rsidRDefault="00D5133F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1C331" w14:textId="2C352553" w:rsidR="00D5133F" w:rsidRPr="00D6449A" w:rsidRDefault="00D5133F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75FEC2" w14:textId="38174D21" w:rsidR="00D5133F" w:rsidRDefault="00D5133F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D771B8E" w14:textId="6ACE2108" w:rsidR="00D5133F" w:rsidRDefault="00D5133F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A1E5A" w14:paraId="240BCAA7" w14:textId="77777777" w:rsidTr="00325C38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60E7FF72" w14:textId="77777777" w:rsidR="00BA1E5A" w:rsidRDefault="00BA1E5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7D2992B" w14:textId="6DD598AD" w:rsidR="00BA1E5A" w:rsidRDefault="00BA1E5A" w:rsidP="007C1DAD">
            <w:pPr>
              <w:spacing w:before="6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81700.02</w:t>
            </w:r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CE43F1" w14:textId="3B3D62ED" w:rsidR="00BA1E5A" w:rsidRDefault="00BA1E5A" w:rsidP="00FB4BD6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ins w:id="2" w:author="Author">
              <w:r w:rsidRPr="00BA1E5A">
                <w:rPr>
                  <w:rFonts w:eastAsia="Arial" w:cs="Arial"/>
                  <w:sz w:val="18"/>
                  <w:szCs w:val="18"/>
                </w:rPr>
                <w:t xml:space="preserve">Refer to IMC 2681 for frequency and the individual IP for inspection </w:t>
              </w:r>
              <w:r>
                <w:rPr>
                  <w:rFonts w:eastAsia="Arial" w:cs="Arial"/>
                  <w:sz w:val="18"/>
                  <w:szCs w:val="18"/>
                </w:rPr>
                <w:t>hours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62F5A" w14:textId="0DE5BCA5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6F5EB" w14:textId="4182B11A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75D4E7" w14:textId="77BD7D04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3BB28C3" w14:textId="6ED57590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A1E5A" w14:paraId="539A7ADF" w14:textId="77777777" w:rsidTr="00A53415">
        <w:trPr>
          <w:trHeight w:val="21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398D63F2" w14:textId="77777777" w:rsidR="00BA1E5A" w:rsidRDefault="00BA1E5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5C210DC" w14:textId="26DF35D3" w:rsidR="00BA1E5A" w:rsidRDefault="00BA1E5A" w:rsidP="007C1DAD">
            <w:pPr>
              <w:spacing w:before="6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81700.04</w:t>
            </w:r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5CF86" w14:textId="1EB09B5D" w:rsidR="00BA1E5A" w:rsidRDefault="00BA1E5A" w:rsidP="00FB4BD6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ins w:id="3" w:author="Author">
              <w:r w:rsidRPr="00BA1E5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</w:t>
              </w:r>
              <w:r>
                <w:rPr>
                  <w:rFonts w:eastAsia="Arial" w:cs="Arial"/>
                  <w:sz w:val="18"/>
                  <w:szCs w:val="18"/>
                </w:rPr>
                <w:t xml:space="preserve"> hours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8A3076" w14:textId="4DD0FDE6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5774B8" w14:textId="65A93705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54B9F7" w14:textId="0EE6B384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5B0951E" w14:textId="7FEE01A9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A1E5A" w14:paraId="586218FA" w14:textId="77777777" w:rsidTr="00B63FD9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7A33950D" w14:textId="77777777" w:rsidR="00BA1E5A" w:rsidRDefault="00BA1E5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153E81" w14:textId="48C15BAD" w:rsidR="00BA1E5A" w:rsidRDefault="00BA1E5A" w:rsidP="007C1DAD">
            <w:pPr>
              <w:spacing w:before="6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81700.05</w:t>
            </w:r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A70A50" w14:textId="6EF5DF2A" w:rsidR="00BA1E5A" w:rsidRDefault="00BA1E5A" w:rsidP="00FB4BD6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ins w:id="4" w:author="Author">
              <w:r w:rsidRPr="00BA1E5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</w:t>
              </w:r>
              <w:r>
                <w:rPr>
                  <w:rFonts w:eastAsia="Arial" w:cs="Arial"/>
                  <w:sz w:val="18"/>
                  <w:szCs w:val="18"/>
                </w:rPr>
                <w:t xml:space="preserve"> hours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F11033" w14:textId="2007C5AF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EE848A" w14:textId="65378A09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684863" w14:textId="1DE4ACDD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45190A1" w14:textId="5BE646D5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A1E5A" w14:paraId="70CAC152" w14:textId="77777777" w:rsidTr="007249D0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3B4BE192" w14:textId="77777777" w:rsidR="00BA1E5A" w:rsidRDefault="00BA1E5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BD8C5B7" w14:textId="1467B109" w:rsidR="00BA1E5A" w:rsidRDefault="00BA1E5A" w:rsidP="007C1DAD">
            <w:pPr>
              <w:spacing w:before="6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81700.06</w:t>
            </w:r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49862D" w14:textId="11B3E77F" w:rsidR="00BA1E5A" w:rsidRDefault="00BA1E5A" w:rsidP="00FB4BD6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ins w:id="5" w:author="Author">
              <w:r w:rsidRPr="00BA1E5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</w:t>
              </w:r>
              <w:r>
                <w:rPr>
                  <w:rFonts w:eastAsia="Arial" w:cs="Arial"/>
                  <w:sz w:val="18"/>
                  <w:szCs w:val="18"/>
                </w:rPr>
                <w:t xml:space="preserve"> hours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47BC34" w14:textId="1EB775B4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21AE26" w14:textId="7F2B4C95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C7FF2D" w14:textId="00A95826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76BB8F5" w14:textId="148A3E97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A1E5A" w14:paraId="500FE991" w14:textId="77777777" w:rsidTr="00BC436E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37F3B5A9" w14:textId="77777777" w:rsidR="00BA1E5A" w:rsidRDefault="00BA1E5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94B2A70" w14:textId="7DFDD1B6" w:rsidR="00BA1E5A" w:rsidRDefault="00BA1E5A" w:rsidP="007C1DAD">
            <w:pPr>
              <w:spacing w:before="6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81700.07</w:t>
            </w:r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937249" w14:textId="25F079B3" w:rsidR="00BA1E5A" w:rsidRDefault="00BA1E5A" w:rsidP="00FB4BD6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ins w:id="6" w:author="Author">
              <w:r w:rsidRPr="00BA1E5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</w:t>
              </w:r>
              <w:r>
                <w:rPr>
                  <w:rFonts w:eastAsia="Arial" w:cs="Arial"/>
                  <w:sz w:val="18"/>
                  <w:szCs w:val="18"/>
                </w:rPr>
                <w:t xml:space="preserve"> hours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2055E7" w14:textId="3B25FA4C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2D1F72" w14:textId="3B000D5A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CAD210" w14:textId="39EF1CBA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C740EC0" w14:textId="729DE106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A1E5A" w14:paraId="1F3247B7" w14:textId="77777777" w:rsidTr="001E188C">
        <w:trPr>
          <w:trHeight w:val="21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6310A0E3" w14:textId="77777777" w:rsidR="00BA1E5A" w:rsidRDefault="00BA1E5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CAC7F68" w14:textId="3DC010D0" w:rsidR="00BA1E5A" w:rsidRDefault="00BA1E5A" w:rsidP="007C1DAD">
            <w:pPr>
              <w:spacing w:before="6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81700.08</w:t>
            </w:r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2498CC" w14:textId="0ED77484" w:rsidR="00BA1E5A" w:rsidRDefault="00BA1E5A" w:rsidP="00FB4BD6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ins w:id="7" w:author="Author">
              <w:r w:rsidRPr="00BA1E5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</w:t>
              </w:r>
              <w:r>
                <w:rPr>
                  <w:rFonts w:eastAsia="Arial" w:cs="Arial"/>
                  <w:sz w:val="18"/>
                  <w:szCs w:val="18"/>
                </w:rPr>
                <w:t xml:space="preserve"> hours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683E7" w14:textId="0C0D0413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5BC786" w14:textId="6A62003A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23555E" w14:textId="6ADF4EFB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C2A5FF5" w14:textId="4EC24D56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AF0599" w14:paraId="0E6495B6" w14:textId="77777777" w:rsidTr="001E188C">
        <w:trPr>
          <w:trHeight w:val="21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75599B6A" w14:textId="77777777" w:rsidR="00AF0599" w:rsidRDefault="00AF0599" w:rsidP="00AF0599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AC3AC8" w14:textId="5D27C357" w:rsidR="00AF0599" w:rsidRPr="0C9220BD" w:rsidRDefault="00AF0599" w:rsidP="007C1DAD">
            <w:pPr>
              <w:spacing w:before="60"/>
              <w:jc w:val="center"/>
              <w:rPr>
                <w:rFonts w:eastAsia="Arial" w:cs="Arial"/>
                <w:sz w:val="18"/>
                <w:szCs w:val="18"/>
              </w:rPr>
            </w:pPr>
            <w:ins w:id="8" w:author="Author">
              <w:r w:rsidRPr="00AF0599">
                <w:rPr>
                  <w:rFonts w:eastAsia="Arial" w:cs="Arial"/>
                  <w:sz w:val="18"/>
                  <w:szCs w:val="18"/>
                </w:rPr>
                <w:t>81700.10</w:t>
              </w:r>
            </w:ins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57B524" w14:textId="62EB1FB7" w:rsidR="00AF0599" w:rsidRPr="00BA1E5A" w:rsidRDefault="00AF0599" w:rsidP="00FB4BD6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ins w:id="9" w:author="Author">
              <w:r w:rsidRPr="00BA1E5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</w:t>
              </w:r>
              <w:r>
                <w:rPr>
                  <w:rFonts w:eastAsia="Arial" w:cs="Arial"/>
                  <w:sz w:val="18"/>
                  <w:szCs w:val="18"/>
                </w:rPr>
                <w:t xml:space="preserve"> hours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CCFF8B" w14:textId="543D0A8C" w:rsidR="00AF0599" w:rsidRPr="00D6449A" w:rsidRDefault="00AF0599" w:rsidP="00AF0599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744CB1" w14:textId="44CA8AA1" w:rsidR="00AF0599" w:rsidRPr="00D6449A" w:rsidRDefault="00AF0599" w:rsidP="00AF0599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AEE9EF" w14:textId="2935204D" w:rsidR="00AF0599" w:rsidRPr="0C9220BD" w:rsidRDefault="00AF0599" w:rsidP="00AF0599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E51422C" w14:textId="7624ED55" w:rsidR="00AF0599" w:rsidRPr="0C9220BD" w:rsidRDefault="00AF0599" w:rsidP="00AF0599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A1E5A" w14:paraId="0279AF3A" w14:textId="77777777" w:rsidTr="00DE6889">
        <w:trPr>
          <w:trHeight w:val="21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285123E1" w14:textId="77777777" w:rsidR="00BA1E5A" w:rsidRDefault="00BA1E5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C2A18C3" w14:textId="7DBB24BC" w:rsidR="00BA1E5A" w:rsidRDefault="00BA1E5A" w:rsidP="007C1DAD">
            <w:pPr>
              <w:spacing w:before="6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81700.11</w:t>
            </w:r>
          </w:p>
        </w:tc>
        <w:tc>
          <w:tcPr>
            <w:tcW w:w="23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5C0940" w14:textId="6DA1DA62" w:rsidR="00BA1E5A" w:rsidRDefault="00BA1E5A" w:rsidP="00FB4BD6">
            <w:pPr>
              <w:spacing w:before="60" w:after="60"/>
              <w:rPr>
                <w:rFonts w:eastAsia="Arial" w:cs="Arial"/>
                <w:sz w:val="18"/>
                <w:szCs w:val="18"/>
              </w:rPr>
            </w:pPr>
            <w:ins w:id="10" w:author="Author">
              <w:r w:rsidRPr="00BA1E5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</w:t>
              </w:r>
              <w:r>
                <w:rPr>
                  <w:rFonts w:eastAsia="Arial" w:cs="Arial"/>
                  <w:sz w:val="18"/>
                  <w:szCs w:val="18"/>
                </w:rPr>
                <w:t xml:space="preserve"> hours</w:t>
              </w:r>
            </w:ins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DB51AD" w14:textId="4CAF9B2B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0421D2" w14:textId="07E0A242" w:rsidR="00BA1E5A" w:rsidRPr="00D6449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C71996" w14:textId="3097DEE7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A3BBE41" w14:textId="0AD592F2" w:rsidR="00BA1E5A" w:rsidRDefault="00BA1E5A" w:rsidP="00D6449A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D6449A" w14:paraId="7474B4A9" w14:textId="77777777" w:rsidTr="007415CB">
        <w:trPr>
          <w:trHeight w:val="63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7B7272D1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A9F84A" w14:textId="537D553A" w:rsidR="00D6449A" w:rsidRDefault="00D6449A" w:rsidP="0034492D">
            <w:pPr>
              <w:keepNext/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LEU Security Measures (PS2)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1551C4" w14:textId="5584748A" w:rsid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5D5D54" w14:textId="61B0C864" w:rsid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AB29807" w14:textId="397483D6" w:rsid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4E1C55" w14:textId="5D7E52C7" w:rsid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6D19E5" w14:textId="62EF4323" w:rsid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882E8AF" w14:textId="6D938A9E" w:rsid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D6449A" w14:paraId="5FD0FFBC" w14:textId="77777777" w:rsidTr="007415CB">
        <w:trPr>
          <w:trHeight w:val="63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6A16D9D8" w14:textId="77777777" w:rsidR="00D6449A" w:rsidRDefault="00D6449A" w:rsidP="00D6449A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DDCB7AA" w14:textId="77E5B24E" w:rsidR="00D6449A" w:rsidRP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81421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EC4FE7" w14:textId="41F65179" w:rsidR="00D6449A" w:rsidRP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FE70DE" w14:textId="21A0619B" w:rsidR="00D6449A" w:rsidRP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A2733" w14:textId="20CD3833" w:rsidR="00D6449A" w:rsidRP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51FE93" w14:textId="7BF1BB8A" w:rsidR="00D6449A" w:rsidRP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F92AD5" w14:textId="03B4941F" w:rsidR="00D6449A" w:rsidRP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A152422" w14:textId="41A32DD2" w:rsidR="00D6449A" w:rsidRPr="00D6449A" w:rsidRDefault="00D6449A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D6449A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4B60C78D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1170C5AD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7E4072B" w14:textId="3401A31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81431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C85F2E" w14:textId="583A3386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59E451" w14:textId="30088C9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B3396A" w14:textId="19432BAF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9F9A89" w14:textId="40EFA7C6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C6F61C" w14:textId="69B38900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4E69328E" w14:textId="2D980C6A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14</w:t>
            </w:r>
          </w:p>
        </w:tc>
      </w:tr>
      <w:tr w:rsidR="002A558C" w14:paraId="530B6B9B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4C41048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E3609CC" w14:textId="1D523059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684CE2" w14:textId="0FD69C2E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DA4AE" w14:textId="705F06A3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F5FDFD" w14:textId="4504308B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9145FD" w14:textId="4CC727A0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B20286" w14:textId="3E150CCF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4191693" w14:textId="169966CE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</w:tr>
      <w:tr w:rsidR="002A558C" w14:paraId="05C24BEB" w14:textId="77777777" w:rsidTr="007415CB">
        <w:trPr>
          <w:trHeight w:val="42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DFF9436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FC07E30" w14:textId="1F9CAEA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Transportation Security (PS3)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E5EE4" w14:textId="5ED6DAFB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FE7E48" w14:textId="57FBF445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BC9117A" w14:textId="4E74503D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6932AD" w14:textId="46B37CD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813F40" w14:textId="30ED5359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AEACB7F" w14:textId="3B15B6D7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2A558C" w14:paraId="088A1749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2680C7C1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FF936B" w14:textId="48922609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81335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CDEAE" w14:textId="50FE9FF2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E58E7E" w14:textId="3564C4C2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0CC167" w14:textId="79B5440C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FE58D5" w14:textId="3A007253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9F98DE" w14:textId="7B1E7E80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574AA58" w14:textId="57BEF2C1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5D7DEFCA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45938A96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242F02" w14:textId="7AEAFD79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81340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296B05" w14:textId="04F74C92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FF56DE" w14:textId="762DFB1E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ED8D0C" w14:textId="3E2EBEA2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4F4025" w14:textId="22541695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927C9A" w14:textId="75C199D5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75187F1" w14:textId="2F89F8C3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6561AE93" w14:textId="77777777" w:rsidTr="007415CB">
        <w:trPr>
          <w:trHeight w:val="210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7F934F50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7D3F14" w14:textId="1CC01E75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Other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4A6485" w14:textId="55FD3EBB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4556FE" w14:textId="1BAC3609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B476C8" w14:textId="0EF321C8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EC39E" w14:textId="2063AC5B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3AEC23" w14:textId="1AACB009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6B0F9D9" w14:textId="49857D4F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2A558C" w14:paraId="50CD8EB1" w14:textId="77777777" w:rsidTr="007415CB">
        <w:trPr>
          <w:trHeight w:val="22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50D0B70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9038358" w14:textId="00B94A3B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96001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F5AD37" w14:textId="4EA45B4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B2F9FD" w14:textId="2C3A2E17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360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989D1C" w14:textId="2AD7E977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85E9FE" w14:textId="38243BDE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3084CC" w14:textId="4A519CBF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466D5B2" w14:textId="59C7B8B5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61657645" w14:textId="77777777" w:rsidTr="007415CB">
        <w:trPr>
          <w:trHeight w:val="405"/>
        </w:trPr>
        <w:tc>
          <w:tcPr>
            <w:tcW w:w="0" w:type="auto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536B043F" w14:textId="330E049A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Classified Material and INFOSEC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189F65" w14:textId="217FA20E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61D34DDF">
              <w:rPr>
                <w:rFonts w:eastAsia="Arial" w:cs="Arial"/>
                <w:sz w:val="18"/>
                <w:szCs w:val="18"/>
              </w:rPr>
              <w:t>81820</w:t>
            </w:r>
            <w:r w:rsidRPr="61D34DDF">
              <w:rPr>
                <w:rFonts w:eastAsia="Arial" w:cs="Arial"/>
                <w:sz w:val="18"/>
                <w:szCs w:val="18"/>
                <w:vertAlign w:val="superscript"/>
              </w:rPr>
              <w:t>2</w:t>
            </w:r>
            <w:r w:rsidRPr="61D34DDF">
              <w:rPr>
                <w:rFonts w:eastAsia="Arial" w:cs="Arial"/>
                <w:sz w:val="18"/>
                <w:szCs w:val="18"/>
              </w:rPr>
              <w:t xml:space="preserve"> (INFOSEC)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66DBBF" w14:textId="5A2EA28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43728" w14:textId="3E5E1A55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B04CCD" w14:textId="611991FB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  <w:vertAlign w:val="superscript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D53014" w14:textId="2D023E53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  <w:vertAlign w:val="superscript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48-160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250BE" w14:textId="15DD36BF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62E3144" w14:textId="2FBB654E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756A949D" w14:textId="77777777" w:rsidTr="007415CB">
        <w:trPr>
          <w:trHeight w:val="645"/>
        </w:trPr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0340E4F8" w14:textId="77777777" w:rsidR="002A558C" w:rsidRDefault="002A558C" w:rsidP="002A558C"/>
        </w:tc>
        <w:tc>
          <w:tcPr>
            <w:tcW w:w="0" w:type="auto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</w:tcPr>
          <w:p w14:paraId="763B7918" w14:textId="115AB612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81815 (Access Authorization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11293F8" w14:textId="1FBEB565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1C65543" w14:textId="116A00E2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61190F3" w14:textId="4A1DBE75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607367D" w14:textId="72207334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26555D0" w14:textId="23A5441E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41E829C2" w14:textId="74F4C9B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2A558C" w14:paraId="697BE2B0" w14:textId="77777777" w:rsidTr="007415CB">
        <w:trPr>
          <w:trHeight w:val="195"/>
        </w:trPr>
        <w:tc>
          <w:tcPr>
            <w:tcW w:w="0" w:type="auto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0E67228" w14:textId="433FAA31" w:rsidR="002A558C" w:rsidRDefault="002A558C" w:rsidP="0034492D">
            <w:pPr>
              <w:spacing w:before="40" w:after="40"/>
            </w:pPr>
            <w:r w:rsidRPr="0C9220BD">
              <w:rPr>
                <w:rFonts w:eastAsia="Arial" w:cs="Arial"/>
                <w:sz w:val="18"/>
                <w:szCs w:val="18"/>
              </w:rPr>
              <w:t>RADIOLOGICAL CONTROLS</w:t>
            </w:r>
          </w:p>
        </w:tc>
      </w:tr>
      <w:tr w:rsidR="002A558C" w14:paraId="7F8AC50D" w14:textId="77777777" w:rsidTr="007415CB">
        <w:trPr>
          <w:trHeight w:val="420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2DAE012A" w14:textId="46519D67" w:rsidR="002A558C" w:rsidRDefault="002A558C" w:rsidP="002A558C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Radiation Protection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00E14D" w14:textId="7893204A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DEAAAB" w14:textId="4AE41191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7106E3" w14:textId="0F698DC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03FFA6" w14:textId="10EB77E5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2B1B07" w14:textId="3463478A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973D06" w14:textId="10CC12B9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6914539" w14:textId="1485A068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</w:tr>
      <w:tr w:rsidR="002A558C" w14:paraId="4B3168A0" w14:textId="77777777" w:rsidTr="007415CB">
        <w:trPr>
          <w:trHeight w:val="825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1BA6262" w14:textId="42CF61ED" w:rsidR="002A558C" w:rsidRDefault="002A558C" w:rsidP="002A558C">
            <w:pPr>
              <w:tabs>
                <w:tab w:val="left" w:pos="1400"/>
              </w:tabs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Environmental Protection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930656" w14:textId="0A6B64E2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88045 (Effluent Control and Env.)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C1803" w14:textId="2EF94507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7B9E05" w14:textId="135E0AB1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C8637" w14:textId="5FBC3E37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573CA48" w14:textId="53ABAFF4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7E1B8F" w14:textId="6A7600DD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CBDCA1C" w14:textId="3CEFF6B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</w:tr>
      <w:tr w:rsidR="002A558C" w14:paraId="66C1CBD7" w14:textId="77777777" w:rsidTr="007415CB">
        <w:trPr>
          <w:trHeight w:val="210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2B3A3A03" w14:textId="7DED89F6" w:rsidR="002A558C" w:rsidRDefault="002A558C" w:rsidP="002A558C">
            <w:pPr>
              <w:tabs>
                <w:tab w:val="left" w:pos="1400"/>
              </w:tabs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Transportation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EE921D2" w14:textId="09B4073C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86740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19DBCC6" w14:textId="7E19DEDA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B045F94" w14:textId="573283CE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E3F2A75" w14:textId="7C89F3A9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1D9A7AB" w14:textId="53559A4C" w:rsidR="002A558C" w:rsidRP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63D2F7F" w14:textId="452A06EF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3A36CFDA" w14:textId="17A6E0F9" w:rsidR="002A558C" w:rsidRDefault="002A558C" w:rsidP="0034492D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</w:tr>
    </w:tbl>
    <w:p w14:paraId="5A529CA5" w14:textId="77777777" w:rsidR="007C1DAD" w:rsidRDefault="007C1DAD">
      <w:r>
        <w:br w:type="page"/>
      </w:r>
    </w:p>
    <w:tbl>
      <w:tblPr>
        <w:tblStyle w:val="TableGrid"/>
        <w:tblW w:w="0" w:type="auto"/>
        <w:tblInd w:w="-375" w:type="dxa"/>
        <w:tblLook w:val="04A0" w:firstRow="1" w:lastRow="0" w:firstColumn="1" w:lastColumn="0" w:noHBand="0" w:noVBand="1"/>
      </w:tblPr>
      <w:tblGrid>
        <w:gridCol w:w="2142"/>
        <w:gridCol w:w="2115"/>
        <w:gridCol w:w="2265"/>
        <w:gridCol w:w="1090"/>
        <w:gridCol w:w="2120"/>
        <w:gridCol w:w="654"/>
        <w:gridCol w:w="2265"/>
        <w:gridCol w:w="654"/>
      </w:tblGrid>
      <w:tr w:rsidR="002A558C" w14:paraId="3F682A0B" w14:textId="77777777" w:rsidTr="007415CB">
        <w:trPr>
          <w:trHeight w:val="210"/>
        </w:trPr>
        <w:tc>
          <w:tcPr>
            <w:tcW w:w="0" w:type="auto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ED608C5" w14:textId="2886E6D7" w:rsidR="002A558C" w:rsidRDefault="002A558C" w:rsidP="00035596">
            <w:pPr>
              <w:spacing w:before="40" w:after="40"/>
            </w:pPr>
            <w:r w:rsidRPr="0C9220BD">
              <w:rPr>
                <w:rFonts w:eastAsia="Arial" w:cs="Arial"/>
                <w:sz w:val="18"/>
                <w:szCs w:val="18"/>
              </w:rPr>
              <w:lastRenderedPageBreak/>
              <w:t>FACILITY SUPPORT</w:t>
            </w:r>
          </w:p>
        </w:tc>
      </w:tr>
      <w:tr w:rsidR="002A558C" w14:paraId="28A5633E" w14:textId="77777777" w:rsidTr="007415CB">
        <w:trPr>
          <w:trHeight w:val="195"/>
        </w:trPr>
        <w:tc>
          <w:tcPr>
            <w:tcW w:w="0" w:type="auto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4573CC7" w14:textId="52AB6B49" w:rsidR="002A558C" w:rsidRDefault="002A558C" w:rsidP="00035596">
            <w:pPr>
              <w:tabs>
                <w:tab w:val="left" w:pos="1400"/>
              </w:tabs>
              <w:spacing w:before="40" w:after="40"/>
            </w:pPr>
            <w:r w:rsidRPr="0C9220BD">
              <w:rPr>
                <w:rFonts w:eastAsia="Arial" w:cs="Arial"/>
                <w:sz w:val="18"/>
                <w:szCs w:val="18"/>
              </w:rPr>
              <w:t>Emergency Preparedness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F0C802" w14:textId="2A926106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1D7579" w14:textId="42A8EEAF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AB9824" w14:textId="467ED3B4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79BBC1" w14:textId="320EDBDF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287759" w14:textId="7F15C802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2B18C4" w14:textId="1060C7F3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15AE6D8" w14:textId="08B5D7EC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</w:tr>
      <w:tr w:rsidR="002A558C" w14:paraId="1D33EBEA" w14:textId="77777777" w:rsidTr="007415CB">
        <w:trPr>
          <w:trHeight w:val="645"/>
        </w:trPr>
        <w:tc>
          <w:tcPr>
            <w:tcW w:w="0" w:type="auto"/>
            <w:vMerge/>
            <w:tcBorders>
              <w:left w:val="double" w:sz="4" w:space="0" w:color="auto"/>
            </w:tcBorders>
          </w:tcPr>
          <w:p w14:paraId="0C277FE8" w14:textId="77777777" w:rsidR="002A558C" w:rsidRDefault="002A558C" w:rsidP="00035596">
            <w:pPr>
              <w:spacing w:before="40" w:after="40"/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658A1B6" w14:textId="6A67B023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88051 (Exercise Observation)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08E698" w14:textId="418D0652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3632B" w14:textId="64A15293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E996BA" w14:textId="3773A0F7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DFB1C1" w14:textId="69F2F985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171B30" w14:textId="6E01C54A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D067DA1" w14:textId="56D2A36D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</w:tr>
      <w:tr w:rsidR="002A558C" w14:paraId="6A52FB6F" w14:textId="77777777" w:rsidTr="007415CB">
        <w:trPr>
          <w:trHeight w:val="840"/>
        </w:trPr>
        <w:tc>
          <w:tcPr>
            <w:tcW w:w="0" w:type="auto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714A077" w14:textId="6350A8D7" w:rsidR="002A558C" w:rsidRDefault="002A558C" w:rsidP="00035596">
            <w:pPr>
              <w:tabs>
                <w:tab w:val="left" w:pos="1400"/>
              </w:tabs>
              <w:spacing w:before="40" w:after="40"/>
            </w:pPr>
            <w:r w:rsidRPr="0C9220BD">
              <w:rPr>
                <w:rFonts w:eastAsia="Arial" w:cs="Arial"/>
                <w:sz w:val="18"/>
                <w:szCs w:val="18"/>
              </w:rPr>
              <w:t>Plant Modifications (Annual)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4399E0" w14:textId="2E84E0EF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88070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D8607B" w14:textId="75F74266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 unless 88072 is performed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040AE6" w14:textId="0DECFA0D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30-90*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FF1A81" w14:textId="295B62B2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Annual unless 88072 is performed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EE482" w14:textId="31E61869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30-90*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3E60D8" w14:textId="4CE9F4F5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 unless 88072 is performed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A1F55F5" w14:textId="5323E99E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30-90*</w:t>
            </w:r>
          </w:p>
        </w:tc>
      </w:tr>
      <w:tr w:rsidR="002A558C" w14:paraId="08E9761C" w14:textId="77777777" w:rsidTr="007415CB">
        <w:trPr>
          <w:trHeight w:val="630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7ACC7EFD" w14:textId="1CB12955" w:rsidR="002A558C" w:rsidRDefault="002A558C" w:rsidP="00035596">
            <w:pPr>
              <w:tabs>
                <w:tab w:val="left" w:pos="1400"/>
              </w:tabs>
              <w:spacing w:before="40" w:after="40"/>
            </w:pPr>
            <w:r w:rsidRPr="0C9220BD">
              <w:rPr>
                <w:rFonts w:eastAsia="Arial" w:cs="Arial"/>
                <w:sz w:val="18"/>
                <w:szCs w:val="18"/>
              </w:rPr>
              <w:t>Plant Modifications (Triennial)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420B40" w14:textId="75AF9D0C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88072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982C3B" w14:textId="03F831E2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7BB9D" w14:textId="7DF12EF2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4D1CC8" w14:textId="63435480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71F1B7" w14:textId="290DA2F8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9D6A68" w14:textId="1EA7010F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E662850" w14:textId="34CB2CFD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</w:tr>
      <w:tr w:rsidR="002A558C" w14:paraId="1498C179" w14:textId="77777777" w:rsidTr="007415CB">
        <w:trPr>
          <w:trHeight w:val="405"/>
        </w:trPr>
        <w:tc>
          <w:tcPr>
            <w:tcW w:w="0" w:type="auto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19FF5C27" w14:textId="0665C648" w:rsidR="002A558C" w:rsidRDefault="002A558C" w:rsidP="00035596">
            <w:pPr>
              <w:tabs>
                <w:tab w:val="left" w:pos="1400"/>
              </w:tabs>
              <w:spacing w:before="40" w:after="40"/>
            </w:pPr>
            <w:r w:rsidRPr="0C9220BD">
              <w:rPr>
                <w:rFonts w:eastAsia="Arial" w:cs="Arial"/>
                <w:sz w:val="18"/>
                <w:szCs w:val="18"/>
              </w:rPr>
              <w:t xml:space="preserve">Corrective Action </w:t>
            </w:r>
            <w:r w:rsidR="004F2110" w:rsidRPr="0C9220BD">
              <w:rPr>
                <w:rFonts w:eastAsia="Arial" w:cs="Arial"/>
                <w:sz w:val="18"/>
                <w:szCs w:val="18"/>
              </w:rPr>
              <w:t>Plan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A6B4D15" w14:textId="1BDA61B7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88161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EDE504A" w14:textId="15247EB6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9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EB4DEDF" w14:textId="7FB1B536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41183A4" w14:textId="0B31D039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BCFE859" w14:textId="110DE32A" w:rsidR="002A558C" w:rsidRP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02A558C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2AE27708" w14:textId="4D52FEB0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436C2DE2" w14:textId="7A26D45F" w:rsidR="002A558C" w:rsidRDefault="002A558C" w:rsidP="00035596">
            <w:pPr>
              <w:spacing w:before="40" w:after="40"/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</w:tbl>
    <w:p w14:paraId="18E47656" w14:textId="32A40303" w:rsidR="0C9220BD" w:rsidRDefault="5977F30A" w:rsidP="61D34DDF">
      <w:pPr>
        <w:widowControl/>
        <w:spacing w:line="276" w:lineRule="auto"/>
        <w:rPr>
          <w:rFonts w:cs="Arial"/>
          <w:sz w:val="16"/>
          <w:szCs w:val="16"/>
        </w:rPr>
      </w:pPr>
      <w:r w:rsidRPr="61D34DDF">
        <w:rPr>
          <w:rFonts w:cs="Arial"/>
          <w:sz w:val="16"/>
          <w:szCs w:val="16"/>
          <w:vertAlign w:val="superscript"/>
        </w:rPr>
        <w:t xml:space="preserve">1 </w:t>
      </w:r>
      <w:r w:rsidR="004611E3" w:rsidRPr="61D34DDF">
        <w:rPr>
          <w:rFonts w:cs="Arial"/>
          <w:sz w:val="16"/>
          <w:szCs w:val="16"/>
        </w:rPr>
        <w:t>The details related to the distribution of inspection hours will be described in the licensee’s inspection scheduling letter.</w:t>
      </w:r>
    </w:p>
    <w:p w14:paraId="120140C2" w14:textId="057A424F" w:rsidR="0C9220BD" w:rsidRDefault="5977F30A">
      <w:pPr>
        <w:widowControl/>
        <w:spacing w:line="276" w:lineRule="auto"/>
        <w:rPr>
          <w:rFonts w:cs="Arial"/>
          <w:sz w:val="16"/>
          <w:szCs w:val="16"/>
        </w:rPr>
      </w:pPr>
      <w:r w:rsidRPr="61D34DDF">
        <w:rPr>
          <w:rFonts w:cs="Arial"/>
          <w:sz w:val="16"/>
          <w:szCs w:val="16"/>
          <w:vertAlign w:val="superscript"/>
        </w:rPr>
        <w:t xml:space="preserve">2 </w:t>
      </w:r>
      <w:r w:rsidR="004611E3" w:rsidRPr="61D34DDF">
        <w:rPr>
          <w:rFonts w:cs="Arial"/>
          <w:sz w:val="16"/>
          <w:szCs w:val="16"/>
        </w:rPr>
        <w:t>This IP is only applicable to facilities with a classified materials program and the hours and frequency listed reflect the estimated resources for those facilities with a classified materials program.</w:t>
      </w:r>
    </w:p>
    <w:p w14:paraId="7B5B7738" w14:textId="7D73E75A" w:rsidR="26EAD0D0" w:rsidRDefault="26EAD0D0" w:rsidP="0C9220BD">
      <w:pPr>
        <w:widowControl/>
        <w:spacing w:line="276" w:lineRule="auto"/>
        <w:rPr>
          <w:rFonts w:cs="Arial"/>
          <w:sz w:val="16"/>
          <w:szCs w:val="16"/>
        </w:rPr>
        <w:sectPr w:rsidR="26EAD0D0" w:rsidSect="00932FA1">
          <w:headerReference w:type="default" r:id="rId13"/>
          <w:footerReference w:type="default" r:id="rId14"/>
          <w:headerReference w:type="first" r:id="rId15"/>
          <w:footerReference w:type="first" r:id="rId16"/>
          <w:pgSz w:w="15840" w:h="12240" w:orient="landscape"/>
          <w:pgMar w:top="1440" w:right="1440" w:bottom="1440" w:left="1440" w:header="720" w:footer="720" w:gutter="0"/>
          <w:pgNumType w:start="1"/>
          <w:cols w:space="720"/>
          <w:noEndnote/>
          <w:docGrid w:linePitch="326"/>
        </w:sectPr>
      </w:pPr>
    </w:p>
    <w:p w14:paraId="10260628" w14:textId="4BF4B8FA" w:rsidR="20F8CE87" w:rsidRDefault="20F8CE87" w:rsidP="006A7B55">
      <w:pPr>
        <w:pStyle w:val="BodyText"/>
        <w:jc w:val="center"/>
        <w:outlineLvl w:val="0"/>
      </w:pPr>
      <w:r w:rsidRPr="0C9220BD">
        <w:lastRenderedPageBreak/>
        <w:t>Table 2</w:t>
      </w:r>
      <w:r w:rsidR="00AF0109">
        <w:t>: Other Fuel Facilities</w:t>
      </w:r>
    </w:p>
    <w:tbl>
      <w:tblPr>
        <w:tblStyle w:val="TableGrid"/>
        <w:tblW w:w="0" w:type="auto"/>
        <w:tblInd w:w="-375" w:type="dxa"/>
        <w:tblLook w:val="04A0" w:firstRow="1" w:lastRow="0" w:firstColumn="1" w:lastColumn="0" w:noHBand="0" w:noVBand="1"/>
      </w:tblPr>
      <w:tblGrid>
        <w:gridCol w:w="1647"/>
        <w:gridCol w:w="1377"/>
        <w:gridCol w:w="1072"/>
        <w:gridCol w:w="1077"/>
        <w:gridCol w:w="1887"/>
        <w:gridCol w:w="1077"/>
        <w:gridCol w:w="1887"/>
        <w:gridCol w:w="1077"/>
        <w:gridCol w:w="1067"/>
        <w:gridCol w:w="1077"/>
      </w:tblGrid>
      <w:tr w:rsidR="00386BAA" w14:paraId="1FFDACD2" w14:textId="77777777" w:rsidTr="004664A9">
        <w:trPr>
          <w:tblHeader/>
        </w:trPr>
        <w:tc>
          <w:tcPr>
            <w:tcW w:w="3024" w:type="dxa"/>
            <w:gridSpan w:val="2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08F71426" w14:textId="4ECD0396" w:rsidR="00386BAA" w:rsidRDefault="00386BA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B97E7D" w14:textId="7BE8A0A9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>Uranium Conversion Facility</w:t>
            </w:r>
          </w:p>
        </w:tc>
        <w:tc>
          <w:tcPr>
            <w:tcW w:w="5928" w:type="dxa"/>
            <w:gridSpan w:val="4"/>
            <w:tcBorders>
              <w:top w:val="doub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AC8952F" w14:textId="227E1759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>Gas Centrifuge Facility</w:t>
            </w:r>
          </w:p>
        </w:tc>
        <w:tc>
          <w:tcPr>
            <w:tcW w:w="2144" w:type="dxa"/>
            <w:gridSpan w:val="2"/>
            <w:tcBorders>
              <w:top w:val="double" w:sz="4" w:space="0" w:color="auto"/>
              <w:left w:val="nil"/>
              <w:bottom w:val="single" w:sz="8" w:space="0" w:color="auto"/>
              <w:right w:val="double" w:sz="4" w:space="0" w:color="auto"/>
            </w:tcBorders>
          </w:tcPr>
          <w:p w14:paraId="02B3E6E3" w14:textId="2C2B9804" w:rsidR="00386BAA" w:rsidRDefault="00386BAA" w:rsidP="0C9220BD">
            <w:pPr>
              <w:jc w:val="center"/>
              <w:rPr>
                <w:rFonts w:eastAsia="Arial" w:cs="Arial"/>
                <w:sz w:val="20"/>
                <w:szCs w:val="20"/>
              </w:rPr>
            </w:pPr>
            <w:r w:rsidRPr="0C9220BD">
              <w:rPr>
                <w:rFonts w:eastAsia="Arial" w:cs="Arial"/>
                <w:sz w:val="20"/>
                <w:szCs w:val="20"/>
              </w:rPr>
              <w:t>Laser Enrichment Facility</w:t>
            </w:r>
          </w:p>
        </w:tc>
      </w:tr>
      <w:tr w:rsidR="00C02F75" w14:paraId="431E89D4" w14:textId="77777777" w:rsidTr="004664A9">
        <w:trPr>
          <w:trHeight w:val="864"/>
          <w:tblHeader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05396BB1" w14:textId="4243927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Function/Program Areas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27DE310" w14:textId="3405FC3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Procedure or Procedure Suite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0E38071" w14:textId="664BA71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C7EB729" w14:textId="609D2E5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(hrs)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8DF4A69" w14:textId="155BA7F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274167F" w14:textId="38AE419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(hrs)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4DFA60C" w14:textId="2D97DB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Approved CAP Frequency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F27786B" w14:textId="114587B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Estimated Resources per IP (hrs)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0C81AF7" w14:textId="6EE6C73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Inspection Frequency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389D5B78" w14:textId="20355240" w:rsidR="0C9220BD" w:rsidRDefault="0C9220BD">
            <w:r w:rsidRPr="0C9220BD">
              <w:rPr>
                <w:rFonts w:eastAsia="Arial" w:cs="Arial"/>
                <w:sz w:val="18"/>
                <w:szCs w:val="18"/>
              </w:rPr>
              <w:t>Estimated Resources per IP (hrs)</w:t>
            </w:r>
          </w:p>
        </w:tc>
      </w:tr>
      <w:tr w:rsidR="0C9220BD" w14:paraId="679F2EE3" w14:textId="77777777" w:rsidTr="004664A9">
        <w:trPr>
          <w:trHeight w:val="195"/>
        </w:trPr>
        <w:tc>
          <w:tcPr>
            <w:tcW w:w="132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2B24452" w14:textId="1FFEF921" w:rsidR="0C9220BD" w:rsidRDefault="0C9220BD" w:rsidP="00F11ADA">
            <w:pPr>
              <w:spacing w:before="60" w:after="60"/>
            </w:pPr>
            <w:r w:rsidRPr="0C9220BD">
              <w:rPr>
                <w:rFonts w:eastAsia="Arial" w:cs="Arial"/>
                <w:sz w:val="18"/>
                <w:szCs w:val="18"/>
              </w:rPr>
              <w:t>SAFETY OPERATIONS</w:t>
            </w:r>
          </w:p>
        </w:tc>
      </w:tr>
      <w:tr w:rsidR="00C02F75" w14:paraId="175E79E0" w14:textId="77777777" w:rsidTr="004664A9">
        <w:trPr>
          <w:trHeight w:val="195"/>
        </w:trPr>
        <w:tc>
          <w:tcPr>
            <w:tcW w:w="1647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411E371" w14:textId="1CC07C4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Plant Operations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86FFF" w14:textId="1D17C81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88020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E0634E" w14:textId="1770EE5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DAC190" w14:textId="21548D7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45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4EFFD7" w14:textId="23FB31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853E29" w14:textId="0A83B3C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45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587A7C" w14:textId="02B9670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99DE7" w14:textId="72FF237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45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92DA36" w14:textId="511E23E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7969179" w14:textId="05BFEC5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38636446" w14:textId="77777777" w:rsidTr="004664A9">
        <w:trPr>
          <w:trHeight w:val="19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7A17FD0F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93E502" w14:textId="21DCEA8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88135 (Resident Inspector Program)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1DD7E1" w14:textId="1B40864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1B84AA" w14:textId="3EE22E0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064B16" w14:textId="6F25937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2F2696" w14:textId="226AE0C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7F236D" w14:textId="716081C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FDCDF4" w14:textId="0A86DB5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BDC6F9" w14:textId="6593F22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11EBCFD" w14:textId="284ECE3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947A315" w14:textId="77777777" w:rsidTr="004664A9">
        <w:trPr>
          <w:trHeight w:val="195"/>
        </w:trPr>
        <w:tc>
          <w:tcPr>
            <w:tcW w:w="164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00317F9D" w14:textId="4E80AA3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Criticality Safety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B9A617" w14:textId="006A887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88015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3A3F2B" w14:textId="18ED138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DFA980" w14:textId="1088947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AAE3A9" w14:textId="3CD4C02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C0A0FB" w14:textId="2E9EDF8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A29D2" w14:textId="289DC2C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Semi-annual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8A7979" w14:textId="6E4EF9B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F721B9" w14:textId="14CCD5E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FF0AD25" w14:textId="3828F5F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5A4D2AF" w14:textId="77777777" w:rsidTr="004664A9">
        <w:trPr>
          <w:trHeight w:val="240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5F886563" w14:textId="3DAF409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Fire Protection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C144F35" w14:textId="6678165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88055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A6A6839" w14:textId="4DF9BDF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6CCBCC0" w14:textId="732EC4D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2F5E6B5" w14:textId="50F79C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E619B46" w14:textId="182E42B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10F5023" w14:textId="7EC0C4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3C32A76" w14:textId="75CEADF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FC0920D" w14:textId="16FA933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44351149" w14:textId="797D725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C9220BD" w14:paraId="15D3BBD1" w14:textId="77777777" w:rsidTr="004664A9">
        <w:trPr>
          <w:trHeight w:val="255"/>
        </w:trPr>
        <w:tc>
          <w:tcPr>
            <w:tcW w:w="132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149700F" w14:textId="0FF3D46C" w:rsidR="0C9220BD" w:rsidRDefault="0C9220BD" w:rsidP="00F11ADA">
            <w:pPr>
              <w:spacing w:before="60" w:after="60"/>
            </w:pPr>
            <w:r w:rsidRPr="0C9220BD">
              <w:rPr>
                <w:rFonts w:eastAsia="Arial" w:cs="Arial"/>
                <w:sz w:val="18"/>
                <w:szCs w:val="18"/>
              </w:rPr>
              <w:t>SAFEGUARDS</w:t>
            </w:r>
          </w:p>
        </w:tc>
      </w:tr>
      <w:tr w:rsidR="00C02F75" w14:paraId="6A8D7F3C" w14:textId="77777777" w:rsidTr="004664A9">
        <w:trPr>
          <w:trHeight w:val="255"/>
        </w:trPr>
        <w:tc>
          <w:tcPr>
            <w:tcW w:w="1647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0D296B9A" w14:textId="20671B4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MC&amp;A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C0BAE3" w14:textId="7AEE5E2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Procedures as in IMC 2683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1101B" w14:textId="0BAEEE5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86954C" w14:textId="6BD8DA6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A0FEE1" w14:textId="7020BC1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1EA5E5" w14:textId="2CFE5EE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68BE0D" w14:textId="5FEAC56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CB8E05" w14:textId="79DDA56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0CE89D" w14:textId="63B3757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8B3E871" w14:textId="421E460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54FCB85D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1F87CC1E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55E27A1" w14:textId="0C3EFD9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MC&amp;A Observations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465F20" w14:textId="26EB9A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0E9458A" w14:textId="04AB8AB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017A79" w14:textId="4B82A295" w:rsidR="0C9220BD" w:rsidRDefault="3811F7A8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Quadrennial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F4A649" w14:textId="6DA40498" w:rsidR="0C9220BD" w:rsidRDefault="2C7E839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20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0E8F1A" w14:textId="48512C96" w:rsidR="0C9220BD" w:rsidRDefault="4A6D2F61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Quadrennial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973961" w14:textId="6D284996" w:rsidR="0C9220BD" w:rsidRDefault="4A6D2F61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4B484805">
              <w:rPr>
                <w:rFonts w:eastAsia="Arial" w:cs="Arial"/>
                <w:sz w:val="18"/>
                <w:szCs w:val="18"/>
              </w:rPr>
              <w:t>20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CB5116" w14:textId="1C8FA6E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1EBDA05" w14:textId="4DC7BB9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B80697" w14:paraId="2886F409" w14:textId="77777777" w:rsidTr="009A4CD1">
        <w:trPr>
          <w:trHeight w:val="255"/>
        </w:trPr>
        <w:tc>
          <w:tcPr>
            <w:tcW w:w="1647" w:type="dxa"/>
            <w:vMerge w:val="restart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28E7BDAC" w14:textId="70F29DC9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Physical Protection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5E16DD" w14:textId="54F0740E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HEU Security Measures (PS1)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0E2F92" w14:textId="77777777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1A29E2" w14:textId="0BD6B5EE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AE9E0F" w14:textId="4DC2306C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1346E3" w14:textId="77B0164A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1893BF" w14:textId="14FB8420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CAC573E" w14:textId="12D3ED55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D4B9B" w14:textId="0BBE08C8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8CD3149" w14:textId="2FED72C1" w:rsidR="00B80697" w:rsidRDefault="00B80697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05209A" w14:paraId="02F136EE" w14:textId="77777777" w:rsidTr="00213DE5">
        <w:trPr>
          <w:cantSplit/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5DC90EC4" w14:textId="77777777" w:rsidR="0005209A" w:rsidRDefault="0005209A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353980B" w14:textId="7EFF9E10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81700.01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512F87" w14:textId="6BC8CBFC" w:rsidR="0005209A" w:rsidRDefault="0005209A" w:rsidP="00213DE5">
            <w:pPr>
              <w:spacing w:before="40" w:after="60"/>
              <w:rPr>
                <w:rFonts w:eastAsia="Arial" w:cs="Arial"/>
                <w:sz w:val="18"/>
                <w:szCs w:val="18"/>
              </w:rPr>
            </w:pPr>
            <w:ins w:id="11" w:author="Author">
              <w:r w:rsidRPr="0005209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 hours</w:t>
              </w:r>
            </w:ins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5D2537" w14:textId="122BC191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901451" w14:textId="405B06C4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04574" w14:textId="0DFE3C85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4E7A28" w14:textId="36E0AD3E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A2EC37" w14:textId="05664E3C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344BE431" w14:textId="50793BAB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05209A" w14:paraId="5405CA06" w14:textId="77777777" w:rsidTr="00213DE5">
        <w:trPr>
          <w:cantSplit/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53E5451F" w14:textId="77777777" w:rsidR="0005209A" w:rsidRDefault="0005209A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8D5EE7F" w14:textId="324E2061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81700.02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7E9D34" w14:textId="314191DA" w:rsidR="0005209A" w:rsidRDefault="0005209A" w:rsidP="00213DE5">
            <w:pPr>
              <w:spacing w:before="40" w:after="60"/>
              <w:rPr>
                <w:rFonts w:eastAsia="Arial" w:cs="Arial"/>
                <w:sz w:val="18"/>
                <w:szCs w:val="18"/>
              </w:rPr>
            </w:pPr>
            <w:ins w:id="12" w:author="Author">
              <w:r w:rsidRPr="0005209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 hours</w:t>
              </w:r>
            </w:ins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3BBF51" w14:textId="2716357F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545E21" w14:textId="7F7E34BF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BA3495" w14:textId="6A8A84FD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CAAE89" w14:textId="73593342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D0C52F" w14:textId="7B1694FB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79E50DD" w14:textId="02B0B6BC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05209A" w14:paraId="3DB3C5F6" w14:textId="77777777" w:rsidTr="00213DE5">
        <w:trPr>
          <w:cantSplit/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05A80EA4" w14:textId="77777777" w:rsidR="0005209A" w:rsidRDefault="0005209A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C9E019" w14:textId="0FE40BDA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81700.04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3AEE76" w14:textId="169B1279" w:rsidR="0005209A" w:rsidRDefault="0005209A" w:rsidP="00213DE5">
            <w:pPr>
              <w:spacing w:before="40" w:after="60"/>
              <w:rPr>
                <w:rFonts w:eastAsia="Arial" w:cs="Arial"/>
                <w:sz w:val="18"/>
                <w:szCs w:val="18"/>
              </w:rPr>
            </w:pPr>
            <w:ins w:id="13" w:author="Author">
              <w:r w:rsidRPr="0005209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 hours</w:t>
              </w:r>
            </w:ins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B915331" w14:textId="4AF82ACA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A2C382" w14:textId="3DCA996D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EB65FF" w14:textId="058F558F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255AEE" w14:textId="512AF2A1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FE6196" w14:textId="41332A70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19E71CD" w14:textId="07DC416F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05209A" w14:paraId="6CB4ACBC" w14:textId="77777777" w:rsidTr="00213DE5">
        <w:trPr>
          <w:cantSplit/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311DBB5C" w14:textId="77777777" w:rsidR="0005209A" w:rsidRDefault="0005209A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A46DF16" w14:textId="27572E9C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81700.05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01F0DCC" w14:textId="3A2A257C" w:rsidR="0005209A" w:rsidRDefault="0005209A" w:rsidP="00213DE5">
            <w:pPr>
              <w:spacing w:before="40" w:after="60"/>
              <w:rPr>
                <w:rFonts w:eastAsia="Arial" w:cs="Arial"/>
                <w:sz w:val="18"/>
                <w:szCs w:val="18"/>
              </w:rPr>
            </w:pPr>
            <w:ins w:id="14" w:author="Author">
              <w:r w:rsidRPr="0005209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 hours</w:t>
              </w:r>
            </w:ins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F55B5" w14:textId="7D98BD68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2B55D8" w14:textId="1481CE94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5D97A9" w14:textId="4C4B7952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4A03A3" w14:textId="17ED00B9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7C9A58" w14:textId="242AC498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76BCC5E" w14:textId="7B16A545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05209A" w14:paraId="41F61440" w14:textId="77777777" w:rsidTr="00213DE5">
        <w:trPr>
          <w:cantSplit/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05846C48" w14:textId="77777777" w:rsidR="0005209A" w:rsidRDefault="0005209A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38FA1EC" w14:textId="53432760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81700.06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E3B728" w14:textId="2032A437" w:rsidR="0005209A" w:rsidRDefault="0005209A" w:rsidP="00213DE5">
            <w:pPr>
              <w:spacing w:before="40" w:after="60"/>
              <w:rPr>
                <w:rFonts w:eastAsia="Arial" w:cs="Arial"/>
                <w:sz w:val="18"/>
                <w:szCs w:val="18"/>
              </w:rPr>
            </w:pPr>
            <w:ins w:id="15" w:author="Author">
              <w:r w:rsidRPr="0005209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 hours</w:t>
              </w:r>
            </w:ins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E13A57" w14:textId="2C135BA1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75D7B8" w14:textId="71687939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1BACFD" w14:textId="45874E7B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16D1EB" w14:textId="60A5C70F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993D28" w14:textId="707A4667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6B976DE" w14:textId="25011ADE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05209A" w14:paraId="1A4A82E6" w14:textId="77777777" w:rsidTr="00213DE5">
        <w:trPr>
          <w:cantSplit/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1080B5B8" w14:textId="77777777" w:rsidR="0005209A" w:rsidRDefault="0005209A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15799C2" w14:textId="6329BF08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81700.07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D3B6EE" w14:textId="4DE753CD" w:rsidR="0005209A" w:rsidRDefault="0005209A" w:rsidP="00213DE5">
            <w:pPr>
              <w:spacing w:before="40" w:after="60"/>
              <w:rPr>
                <w:rFonts w:eastAsia="Arial" w:cs="Arial"/>
                <w:sz w:val="18"/>
                <w:szCs w:val="18"/>
              </w:rPr>
            </w:pPr>
            <w:ins w:id="16" w:author="Author">
              <w:r w:rsidRPr="0005209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 hours</w:t>
              </w:r>
            </w:ins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2D05DC" w14:textId="4FD39346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45F805" w14:textId="607750CF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3AF5E2" w14:textId="5F71D582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DD58DD" w14:textId="59C63EA7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DFD847" w14:textId="2C110BBB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5972D060" w14:textId="55690450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05209A" w14:paraId="0C98163C" w14:textId="77777777" w:rsidTr="00213DE5">
        <w:trPr>
          <w:cantSplit/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485F957C" w14:textId="77777777" w:rsidR="0005209A" w:rsidRDefault="0005209A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5AFBC03" w14:textId="5CD0848F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81700.08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FCC4C3" w14:textId="7EF22DA6" w:rsidR="0005209A" w:rsidRDefault="0005209A" w:rsidP="00213DE5">
            <w:pPr>
              <w:spacing w:before="40" w:after="60"/>
              <w:rPr>
                <w:rFonts w:eastAsia="Arial" w:cs="Arial"/>
                <w:sz w:val="18"/>
                <w:szCs w:val="18"/>
              </w:rPr>
            </w:pPr>
            <w:ins w:id="17" w:author="Author">
              <w:r w:rsidRPr="0005209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 hours</w:t>
              </w:r>
            </w:ins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25A685" w14:textId="09A56DDE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453EB3" w14:textId="10A45868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9B364C" w14:textId="3E1665A8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7A110E" w14:textId="667CAEDF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FB36BE" w14:textId="53A3CD50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13D96B8" w14:textId="06DA19FC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05209A" w14:paraId="5C208919" w14:textId="77777777" w:rsidTr="00213DE5">
        <w:trPr>
          <w:cantSplit/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05FAE316" w14:textId="77777777" w:rsidR="0005209A" w:rsidRDefault="0005209A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FB9777E" w14:textId="6AACCC0A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81700.10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1A794C" w14:textId="18EC3D1C" w:rsidR="0005209A" w:rsidRDefault="0005209A" w:rsidP="00213DE5">
            <w:pPr>
              <w:spacing w:before="40" w:after="60"/>
              <w:rPr>
                <w:rFonts w:eastAsia="Arial" w:cs="Arial"/>
                <w:sz w:val="18"/>
                <w:szCs w:val="18"/>
              </w:rPr>
            </w:pPr>
            <w:ins w:id="18" w:author="Author">
              <w:r w:rsidRPr="0005209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 hours</w:t>
              </w:r>
            </w:ins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EFB350" w14:textId="1A9BEBD2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6287CC" w14:textId="4258970A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320452" w14:textId="34D98FFB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8EC6A9" w14:textId="684456A1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8AC491" w14:textId="4AD40D6F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1E0D8E1" w14:textId="633BADE4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05209A" w14:paraId="3A846B20" w14:textId="77777777" w:rsidTr="00213DE5">
        <w:trPr>
          <w:cantSplit/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1167D3C9" w14:textId="77777777" w:rsidR="0005209A" w:rsidRDefault="0005209A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30A6679" w14:textId="64F3BBA6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81700.11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D19BFC" w14:textId="34A5C0EE" w:rsidR="0005209A" w:rsidRDefault="0005209A" w:rsidP="00213DE5">
            <w:pPr>
              <w:spacing w:before="40" w:after="60"/>
              <w:rPr>
                <w:rFonts w:eastAsia="Arial" w:cs="Arial"/>
                <w:sz w:val="18"/>
                <w:szCs w:val="18"/>
              </w:rPr>
            </w:pPr>
            <w:ins w:id="19" w:author="Author">
              <w:r w:rsidRPr="0005209A">
                <w:rPr>
                  <w:rFonts w:eastAsia="Arial" w:cs="Arial"/>
                  <w:sz w:val="18"/>
                  <w:szCs w:val="18"/>
                </w:rPr>
                <w:t>Refer to IMC 2681 for frequency and the individual IP for inspection hours</w:t>
              </w:r>
            </w:ins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3A666D" w14:textId="11817BD2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D58EC4" w14:textId="50654265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E65A22" w14:textId="64CCE547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48B117" w14:textId="53A5E552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8A6692" w14:textId="069F6AEA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84EC0A0" w14:textId="2BD43E56" w:rsidR="0005209A" w:rsidRDefault="0005209A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2869492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69FF652A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9A8BBDA" w14:textId="6737F77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LEU Security Measures (PS2)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C3CFC8" w14:textId="087FD78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FA32B4" w14:textId="165727A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A3825D" w14:textId="5D4C323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5FA8FB" w14:textId="742FC00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A0689F" w14:textId="01CD3BA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8B8069" w14:textId="3AE912A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B10507" w14:textId="152A496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958258A" w14:textId="382B5EE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C02F75" w14:paraId="7FF0B969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4A4D9525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637F0FD" w14:textId="5542CE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81431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728220" w14:textId="04CF109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C0C1A3" w14:textId="0F453B2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22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90F557" w14:textId="4678123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FA65B5" w14:textId="407714E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14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573E6" w14:textId="0C33367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3059D9" w14:textId="1FFDAEF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14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4E5878" w14:textId="53BE19C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54A3EB7" w14:textId="4E5FA59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195B5E6F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4303FC45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9BD3352" w14:textId="0FFAB86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81810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B3FEC" w14:textId="6232F5F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CC6861" w14:textId="3D8E52F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11E202" w14:textId="3AAC213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EB1EAC" w14:textId="031911E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A91408" w14:textId="271E822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E01595" w14:textId="3C82590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2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FBAC23D" w14:textId="620DA4C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845982F" w14:textId="3CCEA5B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67DAB752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7CEC5A88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F05C82" w14:textId="4017195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Transportation Security (PS3)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BCEC7B" w14:textId="2C87B98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513AF0" w14:textId="0EED23A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2F90FE" w14:textId="4D8BB75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52F336" w14:textId="65C4DCA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CC3803" w14:textId="03D05EE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8FF75" w14:textId="0BFA5F1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05565FC" w14:textId="3299D2A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E64D2B3" w14:textId="2CD533E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C02F75" w14:paraId="284A2717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0CACA5A8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DE32FF9" w14:textId="130D51B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Other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C5ED09" w14:textId="5D8B1A0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8B54A6" w14:textId="4070221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A7064F" w14:textId="26D4A3E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764656" w14:textId="0202CA9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6681DD" w14:textId="2F42D20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4EF6FB" w14:textId="17FF5F2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EC27AE" w14:textId="1FE0E94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BB53348" w14:textId="4557689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</w:tr>
      <w:tr w:rsidR="00C02F75" w14:paraId="3BB2CF1C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4F779F3F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857C51" w14:textId="74DA083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96001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94E8F7" w14:textId="5B07059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C3E329" w14:textId="4113C31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C88BEC" w14:textId="783D452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3E8F8C" w14:textId="6903AB3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099627" w14:textId="5CE0387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F28A2A" w14:textId="25E5881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9976BD" w14:textId="4609CE8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1C8E7637" w14:textId="37D5F15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3839FE3A" w14:textId="77777777" w:rsidTr="004664A9">
        <w:trPr>
          <w:trHeight w:val="255"/>
        </w:trPr>
        <w:tc>
          <w:tcPr>
            <w:tcW w:w="1647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54A81987" w14:textId="39B7427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lastRenderedPageBreak/>
              <w:t>Classified Material and INFOSEC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44E42B" w14:textId="03619A9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81820 (INFOSEC)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22F0FA" w14:textId="2478E27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9D011C" w14:textId="430BD4F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BD414E" w14:textId="322A878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850B6F" w14:textId="689D70F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48-160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85E7AA" w14:textId="57CB940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DDC307" w14:textId="185E362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48-160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4DFFF9C" w14:textId="4306574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Annual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7F7F77FA" w14:textId="3C48383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104-120</w:t>
            </w:r>
          </w:p>
        </w:tc>
      </w:tr>
      <w:tr w:rsidR="00C02F75" w14:paraId="6E4D2C2B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14:paraId="6B891CAB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double" w:sz="4" w:space="0" w:color="auto"/>
              <w:right w:val="single" w:sz="8" w:space="0" w:color="auto"/>
            </w:tcBorders>
          </w:tcPr>
          <w:p w14:paraId="04799D9A" w14:textId="29A40CB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81815 (Access Authorization)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05B0D36" w14:textId="7C66C74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23A1BE0" w14:textId="170610E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0FBA38F" w14:textId="6C252CB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D878F98" w14:textId="4999E7F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8-16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927C2CD" w14:textId="1284913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5E170CB" w14:textId="104E9B6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8-16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28A0E2C" w14:textId="07F1254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6EFDF192" w14:textId="512FFA5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16</w:t>
            </w:r>
          </w:p>
        </w:tc>
      </w:tr>
      <w:tr w:rsidR="0C9220BD" w14:paraId="6F276F74" w14:textId="77777777" w:rsidTr="004664A9">
        <w:trPr>
          <w:trHeight w:val="255"/>
        </w:trPr>
        <w:tc>
          <w:tcPr>
            <w:tcW w:w="13240" w:type="dxa"/>
            <w:gridSpan w:val="10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75B63C2" w14:textId="254E94EE" w:rsidR="0C9220BD" w:rsidRDefault="0C9220BD" w:rsidP="004162BC">
            <w:pPr>
              <w:spacing w:before="60" w:after="60"/>
            </w:pPr>
            <w:r w:rsidRPr="0C9220BD">
              <w:rPr>
                <w:rFonts w:eastAsia="Arial" w:cs="Arial"/>
                <w:sz w:val="18"/>
                <w:szCs w:val="18"/>
              </w:rPr>
              <w:t>RADIOLOGICAL CONTROLS</w:t>
            </w:r>
          </w:p>
        </w:tc>
      </w:tr>
      <w:tr w:rsidR="00C02F75" w14:paraId="2C57CB90" w14:textId="77777777" w:rsidTr="004664A9">
        <w:trPr>
          <w:trHeight w:val="255"/>
        </w:trPr>
        <w:tc>
          <w:tcPr>
            <w:tcW w:w="164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0D29103" w14:textId="510E0B6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Radiation Protection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96DC9E9" w14:textId="609CF42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88030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115E22" w14:textId="1D5DF07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9D546D" w14:textId="164D3C5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BA77DC" w14:textId="200E702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E432316" w14:textId="023465F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38FE26" w14:textId="31C3989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CE8D92" w14:textId="5C2F9FD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60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C819B3" w14:textId="696EAB3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F83E7B2" w14:textId="1CC545B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030AEBF" w14:textId="77777777" w:rsidTr="004664A9">
        <w:trPr>
          <w:trHeight w:val="255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695481B7" w14:textId="6021DE6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Environmental Protection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41BF85" w14:textId="4B46ECC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88045 (Effluent Control &amp; Env.)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CF3758" w14:textId="30BB874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7D8646" w14:textId="151B08E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6B6CF1E" w14:textId="3F4A19B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5EB7EB" w14:textId="3B0A45A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06C15E" w14:textId="4CCD2EA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5 Years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BA95A9" w14:textId="733A482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641F6F" w14:textId="7A8EFC0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4A3CC44" w14:textId="51051FD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20D75A7D" w14:textId="77777777" w:rsidTr="004664A9">
        <w:trPr>
          <w:trHeight w:val="255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67DD364A" w14:textId="44B9680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Transportation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DC7761F" w14:textId="6CD0E1F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86740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5BC1B5E" w14:textId="42E2435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2DE7D53" w14:textId="1A6B301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6DD27C8F" w14:textId="464F13A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FF94C55" w14:textId="3567A78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245A592" w14:textId="69FA593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5 Years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48DC69D" w14:textId="2C64C53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30-60*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38CE849" w14:textId="131A18F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3FD12159" w14:textId="1C52BD6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C9220BD" w14:paraId="047BCDC7" w14:textId="77777777" w:rsidTr="004664A9">
        <w:trPr>
          <w:trHeight w:val="255"/>
        </w:trPr>
        <w:tc>
          <w:tcPr>
            <w:tcW w:w="1324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1C762D" w14:textId="3D7A00F0" w:rsidR="0C9220BD" w:rsidRDefault="0C9220BD" w:rsidP="004162BC">
            <w:pPr>
              <w:spacing w:before="60" w:after="60"/>
            </w:pPr>
            <w:r w:rsidRPr="0C9220BD">
              <w:rPr>
                <w:rFonts w:eastAsia="Arial" w:cs="Arial"/>
                <w:sz w:val="18"/>
                <w:szCs w:val="18"/>
              </w:rPr>
              <w:t>FACILITY SUPPORT</w:t>
            </w:r>
          </w:p>
        </w:tc>
      </w:tr>
      <w:tr w:rsidR="00C02F75" w14:paraId="68915182" w14:textId="77777777" w:rsidTr="004664A9">
        <w:trPr>
          <w:trHeight w:val="255"/>
        </w:trPr>
        <w:tc>
          <w:tcPr>
            <w:tcW w:w="1647" w:type="dxa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7AD95854" w14:textId="4E6E4FE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Emergency Preparedness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8FB4C1" w14:textId="40B941F6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F2144F" w14:textId="2AA1FE8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AA56B0" w14:textId="7B706C6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C31681" w14:textId="097C688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914842" w14:textId="61761F9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8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385F2F" w14:textId="1382ECE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1FBE42" w14:textId="2D865FB4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</w:t>
            </w:r>
          </w:p>
        </w:tc>
        <w:tc>
          <w:tcPr>
            <w:tcW w:w="1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25701C" w14:textId="20FEBA8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0CD89E6" w14:textId="5D0CE3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6022FCF2" w14:textId="77777777" w:rsidTr="004664A9">
        <w:trPr>
          <w:trHeight w:val="255"/>
        </w:trPr>
        <w:tc>
          <w:tcPr>
            <w:tcW w:w="1647" w:type="dxa"/>
            <w:vMerge/>
            <w:tcBorders>
              <w:left w:val="double" w:sz="4" w:space="0" w:color="auto"/>
            </w:tcBorders>
          </w:tcPr>
          <w:p w14:paraId="7C5B1874" w14:textId="77777777" w:rsidR="001A0387" w:rsidRDefault="001A0387"/>
        </w:tc>
        <w:tc>
          <w:tcPr>
            <w:tcW w:w="13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4901FAF" w14:textId="584F344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88051 (Exercise Observation)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1DCF5C" w14:textId="3BAEBA8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A3838AC" w14:textId="4E04C2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697946" w14:textId="204A2D4A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23A7AD" w14:textId="5FED103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651F03" w14:textId="1167E68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Biennial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230D48" w14:textId="0A573A7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48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6B80BA6" w14:textId="43BB31B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6AA6351D" w14:textId="5389CBB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E6786F3" w14:textId="77777777" w:rsidTr="004664A9">
        <w:trPr>
          <w:trHeight w:val="255"/>
        </w:trPr>
        <w:tc>
          <w:tcPr>
            <w:tcW w:w="1647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38B309A6" w14:textId="348C8C9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Plant Modifications (Annual)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3E1D3C" w14:textId="3936FC9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88070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EF81D3" w14:textId="0C9BCE7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 unless 88072 is performed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5E3AC76" w14:textId="5F8497C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30-90*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330332" w14:textId="689CA98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Annual unless 88072 is performed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B447A5" w14:textId="607E87A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30-90*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562F36" w14:textId="4448DD4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F238EC" w14:textId="505C658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 xml:space="preserve"> 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EE63DB" w14:textId="3B2830B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2F40818C" w14:textId="736C306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554B05B1" w14:textId="77777777" w:rsidTr="004664A9">
        <w:trPr>
          <w:trHeight w:val="255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4EB46505" w14:textId="380ACBE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Plant Modifications (Triennial)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50E093" w14:textId="3B4028C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88072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273E69A" w14:textId="635079F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79EA51" w14:textId="75837E7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93AC95" w14:textId="5891D23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D81C5" w14:textId="05D005DD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B12ADD" w14:textId="0EE0E94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58E1B3" w14:textId="1ED21E98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A675EC" w14:textId="3E4A3915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14:paraId="0087CFB8" w14:textId="54375B23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  <w:tr w:rsidR="00C02F75" w14:paraId="008D06D0" w14:textId="77777777" w:rsidTr="004664A9">
        <w:trPr>
          <w:trHeight w:val="255"/>
        </w:trPr>
        <w:tc>
          <w:tcPr>
            <w:tcW w:w="1647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</w:tcPr>
          <w:p w14:paraId="64CA1BA1" w14:textId="49D45311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Corrective Action Program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DB22653" w14:textId="4B9380E2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88161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3E30A86C" w14:textId="6328C310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2301429" w14:textId="726FAF4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79663F52" w14:textId="5F2A2DEC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5D3729FB" w14:textId="7162D3D7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88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09914D15" w14:textId="34E4E32B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Triennial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44A91951" w14:textId="1A187519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90*</w:t>
            </w:r>
          </w:p>
        </w:tc>
        <w:tc>
          <w:tcPr>
            <w:tcW w:w="106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14:paraId="1AE78521" w14:textId="7CA26D2F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</w:tcPr>
          <w:p w14:paraId="50EEDB4E" w14:textId="2461389E" w:rsidR="0C9220BD" w:rsidRDefault="0C9220BD" w:rsidP="0C9220BD">
            <w:pPr>
              <w:jc w:val="center"/>
              <w:rPr>
                <w:rFonts w:eastAsia="Arial" w:cs="Arial"/>
                <w:sz w:val="18"/>
                <w:szCs w:val="18"/>
              </w:rPr>
            </w:pPr>
            <w:r w:rsidRPr="0C9220BD">
              <w:rPr>
                <w:rFonts w:eastAsia="Arial" w:cs="Arial"/>
                <w:sz w:val="18"/>
                <w:szCs w:val="18"/>
              </w:rPr>
              <w:t>-</w:t>
            </w:r>
          </w:p>
        </w:tc>
      </w:tr>
    </w:tbl>
    <w:p w14:paraId="00E6DCF4" w14:textId="245F14E5" w:rsidR="1E941B90" w:rsidRDefault="1E941B90" w:rsidP="00D53FB5">
      <w:pPr>
        <w:ind w:left="720" w:hanging="720"/>
        <w:rPr>
          <w:rFonts w:cs="Arial"/>
          <w:sz w:val="18"/>
          <w:szCs w:val="18"/>
        </w:rPr>
      </w:pPr>
      <w:r w:rsidRPr="0C9220BD">
        <w:rPr>
          <w:rFonts w:cs="Arial"/>
          <w:sz w:val="18"/>
          <w:szCs w:val="18"/>
        </w:rPr>
        <w:t>*Note:</w:t>
      </w:r>
      <w:r w:rsidR="00D53FB5">
        <w:rPr>
          <w:rFonts w:cs="Arial"/>
          <w:sz w:val="18"/>
          <w:szCs w:val="18"/>
        </w:rPr>
        <w:tab/>
      </w:r>
      <w:r w:rsidRPr="0C9220BD">
        <w:rPr>
          <w:rFonts w:cs="Arial"/>
          <w:sz w:val="18"/>
          <w:szCs w:val="18"/>
        </w:rPr>
        <w:t>The actual planned inspection hours will depend on information developed from routine inspections, changes to the ISA Summary, discussions with Project Inspectors, Project Managers, and staff, etc.</w:t>
      </w:r>
    </w:p>
    <w:p w14:paraId="5CD11D81" w14:textId="77777777" w:rsidR="00A203C6" w:rsidRDefault="00A203C6" w:rsidP="0C9220BD">
      <w:pPr>
        <w:jc w:val="center"/>
      </w:pPr>
    </w:p>
    <w:p w14:paraId="2657F2EB" w14:textId="77777777" w:rsidR="00AF7F0A" w:rsidRDefault="00AF7F0A" w:rsidP="005B689F">
      <w:pPr>
        <w:widowControl/>
        <w:autoSpaceDE/>
        <w:autoSpaceDN/>
        <w:adjustRightInd/>
        <w:spacing w:after="160" w:line="259" w:lineRule="auto"/>
        <w:sectPr w:rsidR="00AF7F0A" w:rsidSect="00C02F75">
          <w:headerReference w:type="default" r:id="rId17"/>
          <w:headerReference w:type="first" r:id="rId18"/>
          <w:footerReference w:type="first" r:id="rId19"/>
          <w:pgSz w:w="15840" w:h="12240" w:orient="landscape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696F67E3" w14:textId="7A2E8697" w:rsidR="6BE6AE5E" w:rsidRDefault="6BE6AE5E" w:rsidP="006A7B55">
      <w:pPr>
        <w:pStyle w:val="BodyText"/>
        <w:jc w:val="center"/>
        <w:outlineLvl w:val="0"/>
      </w:pPr>
      <w:r>
        <w:lastRenderedPageBreak/>
        <w:t>Table 3</w:t>
      </w:r>
      <w:r w:rsidR="00440B58">
        <w:t xml:space="preserve">: </w:t>
      </w:r>
      <w:r>
        <w:t>As Needed Inspection Procedures</w:t>
      </w:r>
    </w:p>
    <w:tbl>
      <w:tblPr>
        <w:tblStyle w:val="TableGrid"/>
        <w:tblW w:w="9360" w:type="dxa"/>
        <w:jc w:val="center"/>
        <w:tblLayout w:type="fixed"/>
        <w:tblCellMar>
          <w:top w:w="58" w:type="dxa"/>
          <w:left w:w="58" w:type="dxa"/>
          <w:bottom w:w="58" w:type="dxa"/>
          <w:right w:w="58" w:type="dxa"/>
        </w:tblCellMar>
        <w:tblLook w:val="04A0" w:firstRow="1" w:lastRow="0" w:firstColumn="1" w:lastColumn="0" w:noHBand="0" w:noVBand="1"/>
      </w:tblPr>
      <w:tblGrid>
        <w:gridCol w:w="1678"/>
        <w:gridCol w:w="7682"/>
      </w:tblGrid>
      <w:tr w:rsidR="4B484805" w14:paraId="502F9839" w14:textId="77777777" w:rsidTr="0038219A">
        <w:trPr>
          <w:trHeight w:val="750"/>
          <w:jc w:val="center"/>
        </w:trPr>
        <w:tc>
          <w:tcPr>
            <w:tcW w:w="1678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E8AF0ED" w14:textId="5316B59B" w:rsidR="4B484805" w:rsidRDefault="4B484805" w:rsidP="006D5E2F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IP Number</w:t>
            </w:r>
          </w:p>
        </w:tc>
        <w:tc>
          <w:tcPr>
            <w:tcW w:w="768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8F123FC" w14:textId="76367971" w:rsidR="4B484805" w:rsidRDefault="4B484805" w:rsidP="006D5E2F">
            <w:r w:rsidRPr="4B484805">
              <w:rPr>
                <w:rFonts w:eastAsia="Arial" w:cs="Arial"/>
                <w:szCs w:val="22"/>
              </w:rPr>
              <w:t xml:space="preserve">Title </w:t>
            </w:r>
          </w:p>
        </w:tc>
      </w:tr>
      <w:tr w:rsidR="4B484805" w14:paraId="7935108F" w14:textId="77777777" w:rsidTr="0038219A">
        <w:trPr>
          <w:trHeight w:val="255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6E3231F" w14:textId="322FA6D1" w:rsidR="4B484805" w:rsidRPr="005F47B9" w:rsidRDefault="007E27E6" w:rsidP="00626075">
            <w:pPr>
              <w:spacing w:before="80" w:after="20"/>
            </w:pPr>
            <w:r w:rsidRPr="005F47B9">
              <w:rPr>
                <w:rFonts w:eastAsia="Arial" w:cs="Arial"/>
                <w:szCs w:val="22"/>
              </w:rPr>
              <w:t>Management Measures</w:t>
            </w:r>
          </w:p>
        </w:tc>
      </w:tr>
      <w:tr w:rsidR="4B484805" w14:paraId="7A6094A6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435F002" w14:textId="3AA959C0" w:rsidR="4B484805" w:rsidRDefault="4B484805" w:rsidP="005F47B9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71152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74F0B02" w14:textId="366584B8" w:rsidR="4B484805" w:rsidRDefault="4B484805">
            <w:r w:rsidRPr="4B484805">
              <w:rPr>
                <w:rFonts w:eastAsia="Arial" w:cs="Arial"/>
                <w:szCs w:val="22"/>
              </w:rPr>
              <w:t>Problem Identification and Resolution</w:t>
            </w:r>
          </w:p>
        </w:tc>
      </w:tr>
      <w:tr w:rsidR="4B484805" w14:paraId="27E4F74A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6D67EBF" w14:textId="76542508" w:rsidR="4B484805" w:rsidRDefault="4B484805" w:rsidP="005F47B9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88071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45ADFBD" w14:textId="0FDD9C4F" w:rsidR="4B484805" w:rsidRDefault="4B484805">
            <w:r w:rsidRPr="4B484805">
              <w:rPr>
                <w:rFonts w:eastAsia="Arial" w:cs="Arial"/>
                <w:szCs w:val="22"/>
              </w:rPr>
              <w:t>Configuration Management Programmatic Review</w:t>
            </w:r>
          </w:p>
        </w:tc>
      </w:tr>
      <w:tr w:rsidR="4B484805" w14:paraId="19A92089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EE8777A" w14:textId="796349FA" w:rsidR="4B484805" w:rsidRDefault="4B484805" w:rsidP="005F47B9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88161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25FAE0B" w14:textId="67F85FA7" w:rsidR="4B484805" w:rsidRDefault="4B484805">
            <w:r w:rsidRPr="4B484805">
              <w:rPr>
                <w:rFonts w:eastAsia="Arial" w:cs="Arial"/>
                <w:szCs w:val="22"/>
              </w:rPr>
              <w:t>Corrective Action Program (CAP) Implementation at Fuel Cycle Facilities</w:t>
            </w:r>
          </w:p>
        </w:tc>
      </w:tr>
      <w:tr w:rsidR="4B484805" w14:paraId="4CCAEBE5" w14:textId="77777777" w:rsidTr="0038219A">
        <w:trPr>
          <w:trHeight w:val="255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CD782DA" w14:textId="59824AAC" w:rsidR="4B484805" w:rsidRPr="005F47B9" w:rsidRDefault="007E27E6" w:rsidP="00626075">
            <w:pPr>
              <w:spacing w:before="80" w:after="20"/>
            </w:pPr>
            <w:r w:rsidRPr="005F47B9">
              <w:rPr>
                <w:rFonts w:eastAsia="Arial" w:cs="Arial"/>
                <w:szCs w:val="22"/>
              </w:rPr>
              <w:t>Enforcement</w:t>
            </w:r>
          </w:p>
        </w:tc>
      </w:tr>
      <w:tr w:rsidR="4B484805" w14:paraId="2A7581FE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FD738F7" w14:textId="4FEDA051" w:rsidR="4B484805" w:rsidRDefault="4B484805" w:rsidP="005F47B9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92702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F5BAC5F" w14:textId="7FE4ACB5" w:rsidR="4B484805" w:rsidRDefault="4B484805">
            <w:r w:rsidRPr="4B484805">
              <w:rPr>
                <w:rFonts w:eastAsia="Arial" w:cs="Arial"/>
                <w:szCs w:val="22"/>
              </w:rPr>
              <w:t>Follow-Up on Traditional Enforcement Actions Including Violations, Deviations, Confirmatory Action Letters, and Orders</w:t>
            </w:r>
          </w:p>
        </w:tc>
      </w:tr>
      <w:tr w:rsidR="0008564B" w14:paraId="06BD39C0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6C2F4CC" w14:textId="1E242850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92722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FE0CCA0" w14:textId="6C2B4A12" w:rsidR="0008564B" w:rsidRDefault="0008564B" w:rsidP="0008564B">
            <w:r w:rsidRPr="4B484805">
              <w:rPr>
                <w:rFonts w:eastAsia="Arial" w:cs="Arial"/>
                <w:szCs w:val="22"/>
              </w:rPr>
              <w:t>Follow-Up Inspections for Any Severity Level I or II Traditional Enforcement Violation or For Two or More Severity Level III Traditional Enforcement Violations in a 12-Month Period</w:t>
            </w:r>
          </w:p>
        </w:tc>
      </w:tr>
      <w:tr w:rsidR="0008564B" w14:paraId="38FA5F28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AC38349" w14:textId="53C5798B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92723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405F7F1" w14:textId="59D49DA4" w:rsidR="0008564B" w:rsidRDefault="0008564B" w:rsidP="0008564B">
            <w:r w:rsidRPr="4B484805">
              <w:rPr>
                <w:rFonts w:eastAsia="Arial" w:cs="Arial"/>
                <w:szCs w:val="22"/>
              </w:rPr>
              <w:t>Follow-Up Inspection for One Severity Level III and Two Severity Level IV Traditional Enforcement Violations or for Three or More Severity Level IV Traditional Enforcement Violations in the Same Area in a 12-Month Period</w:t>
            </w:r>
          </w:p>
        </w:tc>
      </w:tr>
      <w:tr w:rsidR="0008564B" w14:paraId="6C8B52A5" w14:textId="77777777" w:rsidTr="0038219A">
        <w:trPr>
          <w:trHeight w:val="255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F81E2A7" w14:textId="53175EFD" w:rsidR="0008564B" w:rsidRPr="005F47B9" w:rsidRDefault="0008564B" w:rsidP="00626075">
            <w:pPr>
              <w:spacing w:before="80" w:after="20"/>
            </w:pPr>
            <w:r w:rsidRPr="005F47B9">
              <w:rPr>
                <w:rFonts w:eastAsia="Arial" w:cs="Arial"/>
                <w:szCs w:val="22"/>
              </w:rPr>
              <w:t>Event Response</w:t>
            </w:r>
          </w:p>
        </w:tc>
      </w:tr>
      <w:tr w:rsidR="0008564B" w14:paraId="697F5C7A" w14:textId="77777777" w:rsidTr="0038219A">
        <w:trPr>
          <w:trHeight w:val="240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4676D50" w14:textId="16586E9D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88003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8170E79" w14:textId="61E22D37" w:rsidR="0008564B" w:rsidRDefault="0008564B" w:rsidP="0008564B">
            <w:r w:rsidRPr="4B484805">
              <w:rPr>
                <w:rFonts w:eastAsia="Arial" w:cs="Arial"/>
                <w:szCs w:val="22"/>
              </w:rPr>
              <w:t>Reactive Inspection for Events at Fuel Cycle Facilities</w:t>
            </w:r>
          </w:p>
        </w:tc>
      </w:tr>
      <w:tr w:rsidR="0008564B" w14:paraId="7C03F8F3" w14:textId="77777777" w:rsidTr="0038219A">
        <w:trPr>
          <w:trHeight w:val="240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6C92DFC" w14:textId="72EE3EF4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88075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229445B" w14:textId="712AB1FD" w:rsidR="0008564B" w:rsidRDefault="0008564B" w:rsidP="0008564B">
            <w:r w:rsidRPr="4B484805">
              <w:rPr>
                <w:rFonts w:eastAsia="Arial" w:cs="Arial"/>
                <w:szCs w:val="22"/>
              </w:rPr>
              <w:t>Event Follow Up</w:t>
            </w:r>
          </w:p>
        </w:tc>
      </w:tr>
      <w:tr w:rsidR="0008564B" w14:paraId="16BFD408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E44ED7A" w14:textId="3DF2268E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93800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5194FD0" w14:textId="57C03767" w:rsidR="0008564B" w:rsidRDefault="0008564B" w:rsidP="0008564B">
            <w:r w:rsidRPr="4B484805">
              <w:rPr>
                <w:rFonts w:eastAsia="Arial" w:cs="Arial"/>
                <w:szCs w:val="22"/>
              </w:rPr>
              <w:t>Augmented Inspection Team</w:t>
            </w:r>
          </w:p>
        </w:tc>
      </w:tr>
      <w:tr w:rsidR="0008564B" w14:paraId="75EEC63E" w14:textId="77777777" w:rsidTr="0038219A">
        <w:trPr>
          <w:trHeight w:val="240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1E27D0C" w14:textId="3BD24611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93812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44F01E20" w14:textId="7505E62C" w:rsidR="0008564B" w:rsidRDefault="0008564B" w:rsidP="0008564B">
            <w:r w:rsidRPr="4B484805">
              <w:rPr>
                <w:rFonts w:eastAsia="Arial" w:cs="Arial"/>
                <w:szCs w:val="22"/>
              </w:rPr>
              <w:t>Special Inspection</w:t>
            </w:r>
            <w:r w:rsidR="00E64FF0">
              <w:rPr>
                <w:rFonts w:eastAsia="Arial" w:cs="Arial"/>
                <w:szCs w:val="22"/>
              </w:rPr>
              <w:t xml:space="preserve"> Team</w:t>
            </w:r>
          </w:p>
        </w:tc>
      </w:tr>
      <w:tr w:rsidR="0008564B" w14:paraId="00DEBDC8" w14:textId="77777777" w:rsidTr="0038219A">
        <w:trPr>
          <w:trHeight w:val="240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9503E26" w14:textId="00823EA2" w:rsidR="0008564B" w:rsidRPr="005F47B9" w:rsidRDefault="0008564B" w:rsidP="00626075">
            <w:pPr>
              <w:spacing w:before="80" w:after="20"/>
            </w:pPr>
            <w:r w:rsidRPr="005F47B9">
              <w:rPr>
                <w:rFonts w:eastAsia="Arial" w:cs="Arial"/>
                <w:szCs w:val="22"/>
              </w:rPr>
              <w:t>Safety Culture</w:t>
            </w:r>
          </w:p>
        </w:tc>
      </w:tr>
      <w:tr w:rsidR="0008564B" w14:paraId="41782F69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6B37203D" w14:textId="13241F8C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40100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F219C91" w14:textId="1FD97837" w:rsidR="0008564B" w:rsidRDefault="0008564B" w:rsidP="0008564B">
            <w:r w:rsidRPr="4B484805">
              <w:rPr>
                <w:rFonts w:eastAsia="Arial" w:cs="Arial"/>
                <w:szCs w:val="22"/>
              </w:rPr>
              <w:t>Independent Safety Culture Assessment Follow-up</w:t>
            </w:r>
          </w:p>
        </w:tc>
      </w:tr>
      <w:tr w:rsidR="0008564B" w14:paraId="3105DCE1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0B4DEEC" w14:textId="47739A1D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93100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84983FB" w14:textId="4D9CADDF" w:rsidR="0008564B" w:rsidRDefault="0008564B" w:rsidP="0008564B">
            <w:r w:rsidRPr="4B484805">
              <w:rPr>
                <w:rFonts w:eastAsia="Arial" w:cs="Arial"/>
                <w:szCs w:val="22"/>
              </w:rPr>
              <w:t>Safety-Conscious Work Environment Issue of Concern Follow up</w:t>
            </w:r>
          </w:p>
        </w:tc>
      </w:tr>
      <w:tr w:rsidR="0008564B" w14:paraId="4FFC3E7F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518803F" w14:textId="6ED0FA53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95003.02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56EE6951" w14:textId="22F1F02B" w:rsidR="0008564B" w:rsidRDefault="0008564B" w:rsidP="0008564B">
            <w:r w:rsidRPr="4B484805">
              <w:rPr>
                <w:rFonts w:eastAsia="Arial" w:cs="Arial"/>
                <w:szCs w:val="22"/>
              </w:rPr>
              <w:t>Guidance for Conducting an Independent NRC Safety Culture Assessment</w:t>
            </w:r>
          </w:p>
        </w:tc>
      </w:tr>
      <w:tr w:rsidR="0008564B" w14:paraId="6FE41D22" w14:textId="77777777" w:rsidTr="0038219A">
        <w:trPr>
          <w:trHeight w:val="240"/>
          <w:jc w:val="center"/>
        </w:trPr>
        <w:tc>
          <w:tcPr>
            <w:tcW w:w="9360" w:type="dxa"/>
            <w:gridSpan w:val="2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7105C94" w14:textId="4759AD41" w:rsidR="0008564B" w:rsidRPr="005F47B9" w:rsidRDefault="0008564B" w:rsidP="00626075">
            <w:pPr>
              <w:spacing w:before="80" w:after="20"/>
            </w:pPr>
            <w:r w:rsidRPr="005F47B9">
              <w:rPr>
                <w:rFonts w:eastAsia="Arial" w:cs="Arial"/>
                <w:szCs w:val="22"/>
              </w:rPr>
              <w:t>Strike Preparation/Recovery</w:t>
            </w:r>
          </w:p>
        </w:tc>
      </w:tr>
      <w:tr w:rsidR="0008564B" w14:paraId="07C1F750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2B1E6D7" w14:textId="0CCF46C8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92709</w:t>
            </w:r>
          </w:p>
        </w:tc>
        <w:tc>
          <w:tcPr>
            <w:tcW w:w="7682" w:type="dxa"/>
            <w:tcBorders>
              <w:top w:val="nil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1E6C8A8" w14:textId="290F955F" w:rsidR="0008564B" w:rsidRDefault="0008564B" w:rsidP="0008564B">
            <w:r w:rsidRPr="4B484805">
              <w:rPr>
                <w:rFonts w:eastAsia="Arial" w:cs="Arial"/>
                <w:szCs w:val="22"/>
              </w:rPr>
              <w:t>Contingency Plans for Licensee Strikes or Lockouts</w:t>
            </w:r>
          </w:p>
        </w:tc>
      </w:tr>
      <w:tr w:rsidR="0008564B" w14:paraId="1A7E3BE5" w14:textId="77777777" w:rsidTr="0038219A">
        <w:trPr>
          <w:trHeight w:val="240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C1B1384" w14:textId="661AFE62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92711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0907B3EA" w14:textId="2EFECA25" w:rsidR="0008564B" w:rsidRDefault="0008564B" w:rsidP="0008564B">
            <w:r w:rsidRPr="4B484805">
              <w:rPr>
                <w:rFonts w:eastAsia="Arial" w:cs="Arial"/>
                <w:szCs w:val="22"/>
              </w:rPr>
              <w:t>Implementation of Licensee Contingency Plans During a Strike/ Lockout</w:t>
            </w:r>
          </w:p>
        </w:tc>
      </w:tr>
      <w:tr w:rsidR="0008564B" w14:paraId="1A32B80F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2175BE76" w14:textId="1159CC49" w:rsidR="0008564B" w:rsidRDefault="0008564B" w:rsidP="0008564B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92712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7D5206FE" w14:textId="034B97B0" w:rsidR="0008564B" w:rsidRDefault="0008564B" w:rsidP="0008564B">
            <w:r w:rsidRPr="4B484805">
              <w:rPr>
                <w:rFonts w:eastAsia="Arial" w:cs="Arial"/>
                <w:szCs w:val="22"/>
              </w:rPr>
              <w:t>Resumption of Normal Operations After a Strike</w:t>
            </w:r>
            <w:r w:rsidR="00C505AB">
              <w:rPr>
                <w:rFonts w:eastAsia="Arial" w:cs="Arial"/>
                <w:szCs w:val="22"/>
              </w:rPr>
              <w:t>/Lockout</w:t>
            </w:r>
          </w:p>
        </w:tc>
      </w:tr>
      <w:tr w:rsidR="00DB6B03" w14:paraId="538D33CA" w14:textId="77777777" w:rsidTr="0038219A">
        <w:trPr>
          <w:trHeight w:val="255"/>
          <w:jc w:val="center"/>
        </w:trPr>
        <w:tc>
          <w:tcPr>
            <w:tcW w:w="1678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31D7E821" w14:textId="42D37EA6" w:rsidR="00DB6B03" w:rsidRDefault="00DB6B03" w:rsidP="00DB6B03">
            <w:pPr>
              <w:jc w:val="center"/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81700.10</w:t>
            </w:r>
          </w:p>
        </w:tc>
        <w:tc>
          <w:tcPr>
            <w:tcW w:w="768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</w:tcPr>
          <w:p w14:paraId="1DA011A5" w14:textId="46AE8B88" w:rsidR="00DB6B03" w:rsidRDefault="00DB6B03" w:rsidP="00DB6B03">
            <w:pPr>
              <w:rPr>
                <w:rFonts w:eastAsia="Arial" w:cs="Arial"/>
                <w:szCs w:val="22"/>
              </w:rPr>
            </w:pPr>
            <w:r w:rsidRPr="4B484805">
              <w:rPr>
                <w:rFonts w:eastAsia="Arial" w:cs="Arial"/>
                <w:szCs w:val="22"/>
              </w:rPr>
              <w:t>Protection of Safeguards Information at Category I Fuel Cycle Facilities</w:t>
            </w:r>
          </w:p>
        </w:tc>
      </w:tr>
    </w:tbl>
    <w:p w14:paraId="77B6F70A" w14:textId="1202D062" w:rsidR="33EBA91D" w:rsidRDefault="33EBA91D" w:rsidP="000176BE">
      <w:pPr>
        <w:pStyle w:val="END"/>
      </w:pPr>
      <w:r>
        <w:t>END</w:t>
      </w:r>
    </w:p>
    <w:p w14:paraId="15F4E0DA" w14:textId="77777777" w:rsidR="0067180E" w:rsidRDefault="0067180E">
      <w:pPr>
        <w:sectPr w:rsidR="0067180E" w:rsidSect="00AF7F0A">
          <w:footerReference w:type="default" r:id="rId20"/>
          <w:pgSz w:w="12240" w:h="15840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63BF4846" w14:textId="3905F745" w:rsidR="6C29F7EA" w:rsidRDefault="000D06C6" w:rsidP="000D06C6">
      <w:pPr>
        <w:pStyle w:val="attachmenttitle"/>
      </w:pPr>
      <w:r>
        <w:lastRenderedPageBreak/>
        <w:t xml:space="preserve">Attachment 1: </w:t>
      </w:r>
      <w:r w:rsidR="6C29F7EA" w:rsidRPr="0C9220BD">
        <w:t>Revision History Table for IMC 2600 Appendix B</w:t>
      </w:r>
    </w:p>
    <w:tbl>
      <w:tblPr>
        <w:tblStyle w:val="IM"/>
        <w:tblW w:w="12960" w:type="dxa"/>
        <w:tblLook w:val="04A0" w:firstRow="1" w:lastRow="0" w:firstColumn="1" w:lastColumn="0" w:noHBand="0" w:noVBand="1"/>
      </w:tblPr>
      <w:tblGrid>
        <w:gridCol w:w="1363"/>
        <w:gridCol w:w="1602"/>
        <w:gridCol w:w="6210"/>
        <w:gridCol w:w="1532"/>
        <w:gridCol w:w="2253"/>
      </w:tblGrid>
      <w:tr w:rsidR="0C9220BD" w:rsidRPr="00BC227A" w14:paraId="0C438543" w14:textId="77777777" w:rsidTr="00BC227A">
        <w:tc>
          <w:tcPr>
            <w:tcW w:w="1363" w:type="dxa"/>
          </w:tcPr>
          <w:p w14:paraId="36A71170" w14:textId="77777777" w:rsidR="0C9220BD" w:rsidRPr="00BC227A" w:rsidRDefault="0C9220BD" w:rsidP="00BC227A">
            <w:pPr>
              <w:pStyle w:val="BodyText-table"/>
            </w:pPr>
            <w:r w:rsidRPr="00BC227A">
              <w:t>Commitment Tracking Number</w:t>
            </w:r>
          </w:p>
        </w:tc>
        <w:tc>
          <w:tcPr>
            <w:tcW w:w="1602" w:type="dxa"/>
          </w:tcPr>
          <w:p w14:paraId="1C9D71FD" w14:textId="77777777" w:rsidR="0C9220BD" w:rsidRPr="00BC227A" w:rsidRDefault="0C9220BD" w:rsidP="00BC227A">
            <w:pPr>
              <w:pStyle w:val="BodyText-table"/>
            </w:pPr>
            <w:r w:rsidRPr="00BC227A">
              <w:t xml:space="preserve">Accession Number </w:t>
            </w:r>
          </w:p>
          <w:p w14:paraId="11865C52" w14:textId="77777777" w:rsidR="0C9220BD" w:rsidRPr="00BC227A" w:rsidRDefault="0C9220BD" w:rsidP="00BC227A">
            <w:pPr>
              <w:pStyle w:val="BodyText-table"/>
            </w:pPr>
            <w:r w:rsidRPr="00BC227A">
              <w:t>Issue Date</w:t>
            </w:r>
          </w:p>
          <w:p w14:paraId="61B7BFB8" w14:textId="77777777" w:rsidR="0C9220BD" w:rsidRPr="00BC227A" w:rsidRDefault="0C9220BD" w:rsidP="00BC227A">
            <w:pPr>
              <w:pStyle w:val="BodyText-table"/>
            </w:pPr>
            <w:r w:rsidRPr="00BC227A">
              <w:t>Change Notice</w:t>
            </w:r>
          </w:p>
        </w:tc>
        <w:tc>
          <w:tcPr>
            <w:tcW w:w="6210" w:type="dxa"/>
          </w:tcPr>
          <w:p w14:paraId="7796E9CC" w14:textId="77777777" w:rsidR="0C9220BD" w:rsidRPr="00BC227A" w:rsidRDefault="0C9220BD" w:rsidP="00BC227A">
            <w:pPr>
              <w:pStyle w:val="BodyText-table"/>
            </w:pPr>
            <w:r w:rsidRPr="00BC227A">
              <w:t>Description of Change</w:t>
            </w:r>
          </w:p>
        </w:tc>
        <w:tc>
          <w:tcPr>
            <w:tcW w:w="1532" w:type="dxa"/>
          </w:tcPr>
          <w:p w14:paraId="4C8109F1" w14:textId="77777777" w:rsidR="0C9220BD" w:rsidRPr="00BC227A" w:rsidRDefault="0C9220BD" w:rsidP="00BC227A">
            <w:pPr>
              <w:pStyle w:val="BodyText-table"/>
            </w:pPr>
            <w:r w:rsidRPr="00BC227A">
              <w:t>Description of Training Required and Completion Date</w:t>
            </w:r>
          </w:p>
        </w:tc>
        <w:tc>
          <w:tcPr>
            <w:tcW w:w="2253" w:type="dxa"/>
          </w:tcPr>
          <w:p w14:paraId="0D69FF1D" w14:textId="77777777" w:rsidR="0C9220BD" w:rsidRPr="00BC227A" w:rsidRDefault="0C9220BD" w:rsidP="00BC227A">
            <w:pPr>
              <w:pStyle w:val="BodyText-table"/>
            </w:pPr>
            <w:r w:rsidRPr="00BC227A">
              <w:t>Comment Resolution and Closed Feedback Form Accession Numbers (Pre-Decisional, Non-Public)</w:t>
            </w:r>
          </w:p>
        </w:tc>
      </w:tr>
      <w:tr w:rsidR="0C9220BD" w14:paraId="3F36DC3A" w14:textId="77777777" w:rsidTr="00BC227A">
        <w:trPr>
          <w:tblHeader w:val="0"/>
        </w:trPr>
        <w:tc>
          <w:tcPr>
            <w:tcW w:w="1363" w:type="dxa"/>
          </w:tcPr>
          <w:p w14:paraId="316A40E8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2E645335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04/26/07</w:t>
            </w:r>
          </w:p>
          <w:p w14:paraId="662BF55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CN-07-014</w:t>
            </w:r>
          </w:p>
        </w:tc>
        <w:tc>
          <w:tcPr>
            <w:tcW w:w="6210" w:type="dxa"/>
          </w:tcPr>
          <w:p w14:paraId="7A4BBE7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incorporate the new inspection procedures developed to address changes to 10 CFR Part 70 and to reflect enhancements made to the fuel facility inspection program.</w:t>
            </w:r>
          </w:p>
        </w:tc>
        <w:tc>
          <w:tcPr>
            <w:tcW w:w="1532" w:type="dxa"/>
          </w:tcPr>
          <w:p w14:paraId="4F04E16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5CFB5D71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ML070610109</w:t>
            </w:r>
          </w:p>
        </w:tc>
      </w:tr>
      <w:tr w:rsidR="0C9220BD" w14:paraId="0ED49534" w14:textId="77777777" w:rsidTr="00BC227A">
        <w:trPr>
          <w:tblHeader w:val="0"/>
        </w:trPr>
        <w:tc>
          <w:tcPr>
            <w:tcW w:w="1363" w:type="dxa"/>
          </w:tcPr>
          <w:p w14:paraId="5AFE2F88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34B50457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08/15/07</w:t>
            </w:r>
          </w:p>
          <w:p w14:paraId="6E5944C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CN-07-025</w:t>
            </w:r>
          </w:p>
        </w:tc>
        <w:tc>
          <w:tcPr>
            <w:tcW w:w="6210" w:type="dxa"/>
          </w:tcPr>
          <w:p w14:paraId="7EC5DE6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Remove “OFFICIAL USE ONLY - SENSITIVE INTERNAL INFORMATION” designation from entire manual chapter to make publicly available.</w:t>
            </w:r>
          </w:p>
          <w:p w14:paraId="1FF54223" w14:textId="0440BCEB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(1) Revised to correct estimated resources per year for Plant Operations [Cat. III and Uranium Conversion], MC&amp;A [Cat I], and Radiation Protection [Cat. I]; (2) Revised to delete Procedure 84900, ‘Low Level Waste.’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procedure was combined into Procedure 88035, ‘Waste Management.’</w:t>
            </w:r>
          </w:p>
        </w:tc>
        <w:tc>
          <w:tcPr>
            <w:tcW w:w="1532" w:type="dxa"/>
          </w:tcPr>
          <w:p w14:paraId="59E6D032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3ABD8CD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ML072070181</w:t>
            </w:r>
          </w:p>
        </w:tc>
      </w:tr>
      <w:tr w:rsidR="0C9220BD" w14:paraId="58E61813" w14:textId="77777777" w:rsidTr="00BC227A">
        <w:trPr>
          <w:tblHeader w:val="0"/>
        </w:trPr>
        <w:tc>
          <w:tcPr>
            <w:tcW w:w="1363" w:type="dxa"/>
          </w:tcPr>
          <w:p w14:paraId="25BD42DC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2840E320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ML080660565</w:t>
            </w:r>
          </w:p>
          <w:p w14:paraId="659E5AE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03/21/08</w:t>
            </w:r>
          </w:p>
          <w:p w14:paraId="4D61C205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08-011</w:t>
            </w:r>
          </w:p>
        </w:tc>
        <w:tc>
          <w:tcPr>
            <w:tcW w:w="6210" w:type="dxa"/>
          </w:tcPr>
          <w:p w14:paraId="629596AD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incorporate Gas Centrifuge Facility inspections into the fuel facility inspection program A</w:t>
            </w:r>
          </w:p>
        </w:tc>
        <w:tc>
          <w:tcPr>
            <w:tcW w:w="1532" w:type="dxa"/>
          </w:tcPr>
          <w:p w14:paraId="7DB83353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408DD3C9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53AC3A27" w14:textId="77777777" w:rsidTr="00BC227A">
        <w:trPr>
          <w:tblHeader w:val="0"/>
        </w:trPr>
        <w:tc>
          <w:tcPr>
            <w:tcW w:w="1363" w:type="dxa"/>
          </w:tcPr>
          <w:p w14:paraId="493073FE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79AD1BD7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ML093170399</w:t>
            </w:r>
          </w:p>
          <w:p w14:paraId="73C9C58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01/27/10</w:t>
            </w:r>
          </w:p>
          <w:p w14:paraId="67B93E62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10-003</w:t>
            </w:r>
          </w:p>
        </w:tc>
        <w:tc>
          <w:tcPr>
            <w:tcW w:w="6210" w:type="dxa"/>
          </w:tcPr>
          <w:p w14:paraId="7C408074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incorporate Gas Centrifuge Facility inspections into the fuel facility inspection program.</w:t>
            </w:r>
          </w:p>
        </w:tc>
        <w:tc>
          <w:tcPr>
            <w:tcW w:w="1532" w:type="dxa"/>
          </w:tcPr>
          <w:p w14:paraId="701CBD6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5525EE0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39F7E32D" w14:textId="77777777" w:rsidTr="00BC227A">
        <w:trPr>
          <w:tblHeader w:val="0"/>
        </w:trPr>
        <w:tc>
          <w:tcPr>
            <w:tcW w:w="1363" w:type="dxa"/>
          </w:tcPr>
          <w:p w14:paraId="48CC957D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20D85122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ML112720197</w:t>
            </w:r>
          </w:p>
          <w:p w14:paraId="38AF8878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11/07/11</w:t>
            </w:r>
          </w:p>
          <w:p w14:paraId="07A1B938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11-028</w:t>
            </w:r>
          </w:p>
        </w:tc>
        <w:tc>
          <w:tcPr>
            <w:tcW w:w="6210" w:type="dxa"/>
          </w:tcPr>
          <w:p w14:paraId="272A9A4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incorporate revised hours of IP 88015 and 88017.</w:t>
            </w:r>
          </w:p>
        </w:tc>
        <w:tc>
          <w:tcPr>
            <w:tcW w:w="1532" w:type="dxa"/>
          </w:tcPr>
          <w:p w14:paraId="6CE47CD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7994905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ML112720208</w:t>
            </w:r>
          </w:p>
        </w:tc>
      </w:tr>
      <w:tr w:rsidR="0C9220BD" w14:paraId="6FA0F252" w14:textId="77777777" w:rsidTr="00BC227A">
        <w:trPr>
          <w:tblHeader w:val="0"/>
        </w:trPr>
        <w:tc>
          <w:tcPr>
            <w:tcW w:w="1363" w:type="dxa"/>
          </w:tcPr>
          <w:p w14:paraId="1728A0AA" w14:textId="6D1F256C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lastRenderedPageBreak/>
              <w:t>N/A</w:t>
            </w:r>
          </w:p>
        </w:tc>
        <w:tc>
          <w:tcPr>
            <w:tcW w:w="1602" w:type="dxa"/>
          </w:tcPr>
          <w:p w14:paraId="0E6BA30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ML13311A662</w:t>
            </w:r>
          </w:p>
          <w:p w14:paraId="78C0C825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02/07/14</w:t>
            </w:r>
          </w:p>
          <w:p w14:paraId="4263B48D" w14:textId="1F1BE229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14-005</w:t>
            </w:r>
          </w:p>
        </w:tc>
        <w:tc>
          <w:tcPr>
            <w:tcW w:w="6210" w:type="dxa"/>
          </w:tcPr>
          <w:p w14:paraId="795CD209" w14:textId="77777777" w:rsidR="0C9220BD" w:rsidRDefault="0C9220BD" w:rsidP="00B54E55">
            <w:pPr>
              <w:widowControl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Significant revision to:</w:t>
            </w:r>
          </w:p>
          <w:p w14:paraId="486759CE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Deleted Cat III Fuel Assembly Facility Type as FCSS &amp; DFFI no longer has this type of facility in its jurisdiction.</w:t>
            </w:r>
          </w:p>
          <w:p w14:paraId="2E4C5BD8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include adjustment to Gaseous Diffusion Plant resident inspection hours as described in ML12284A329.</w:t>
            </w:r>
          </w:p>
          <w:p w14:paraId="4EF668D3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 to make total core hours for Gaseous Diffusion Plant consistent with the core hours described in ML12284A329.</w:t>
            </w:r>
          </w:p>
          <w:p w14:paraId="777EBB56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Removed Operator Training hours and made it “as needed.”</w:t>
            </w:r>
          </w:p>
          <w:p w14:paraId="0BD5554A" w14:textId="77777777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Changed MC&amp;A hours to reflect the sum of estimated hours in the IPs.</w:t>
            </w:r>
          </w:p>
          <w:p w14:paraId="0BD06D56" w14:textId="47902DB3" w:rsidR="0C9220BD" w:rsidRDefault="0C9220BD" w:rsidP="00B54E55">
            <w:pPr>
              <w:widowControl/>
              <w:numPr>
                <w:ilvl w:val="0"/>
                <w:numId w:val="1"/>
              </w:numPr>
              <w:ind w:left="342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Removed Management Organization and Controls hours and frequency as inspections requirements were transferred to other IPs.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Made this IP “as needed.”</w:t>
            </w:r>
          </w:p>
          <w:p w14:paraId="2365DBCB" w14:textId="71066647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Updated IP 88054 and 88055 inspection hours.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All inspection hours will be charged to the triennial procedure every three years.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triennial inspection hours have been increased to reflect that 88055 will not be charged during this 3rd year.</w:t>
            </w:r>
          </w:p>
          <w:p w14:paraId="0C2829DC" w14:textId="7DE96AAB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Reduced the Radiation Protection (88030) inspection hours to be performed at the Category 1 fuel facilities.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This reduction allows for the same resource allocation as the Category 3 and Conversion facilities.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evaluation for this change included the safety significance of the facilities and the radiation protection evaluations included in 88135.</w:t>
            </w:r>
          </w:p>
          <w:p w14:paraId="64DFEE03" w14:textId="77777777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Added new Corrective Action Programs for Fuel Cycle Facilities inspection procedure.</w:t>
            </w:r>
          </w:p>
          <w:p w14:paraId="6676FF57" w14:textId="77777777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Environmental Protection, 88045, inspection hours were increased to correspond to the new material included in the inspection procedure revision.</w:t>
            </w:r>
          </w:p>
          <w:p w14:paraId="70B062C5" w14:textId="7795F0D9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Waste Management (88035) inspection hours were increased to correspond with the new material included in the inspection procedure revision.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 xml:space="preserve">The inspection frequency has been reduced to biannual, from annual </w:t>
            </w:r>
            <w:r w:rsidRPr="0C9220BD">
              <w:rPr>
                <w:rFonts w:eastAsia="Calibri" w:cs="Arial"/>
              </w:rPr>
              <w:lastRenderedPageBreak/>
              <w:t>inspections, due to the amount of waste management activities at the site.</w:t>
            </w:r>
          </w:p>
          <w:p w14:paraId="61BE0DD5" w14:textId="3981081A" w:rsidR="0C9220BD" w:rsidRDefault="0C9220BD" w:rsidP="00B54E55">
            <w:pPr>
              <w:pStyle w:val="ListParagraph"/>
              <w:numPr>
                <w:ilvl w:val="0"/>
                <w:numId w:val="1"/>
              </w:numPr>
              <w:ind w:left="316" w:hanging="270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Transportation inspection procedure (IP 86740) was not revised.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change in hours reflect the current recommendation in hours from the Resource Estimate section of the inspection procedure.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frequency of the IP was changed to biennial, from annual, to keep the total number of inspection hours consistent with the current level of risk for this activity.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This change addresses an audit finding which stated that the App B hours should be consistent with the recommended hours of the inspection procedure.</w:t>
            </w:r>
          </w:p>
          <w:p w14:paraId="5CB4EC95" w14:textId="77777777" w:rsidR="0C9220BD" w:rsidRDefault="0C9220BD" w:rsidP="00B54E55">
            <w:pPr>
              <w:ind w:left="46"/>
              <w:rPr>
                <w:rFonts w:eastAsia="Calibri" w:cs="Arial"/>
              </w:rPr>
            </w:pPr>
          </w:p>
          <w:p w14:paraId="07F3D6AB" w14:textId="48D1B4F2" w:rsidR="0C9220BD" w:rsidRDefault="0C9220BD" w:rsidP="00B54E55">
            <w:pPr>
              <w:ind w:left="46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column headings were revised to simplify the chart and to decrease the number of footnotes applicable.</w:t>
            </w:r>
          </w:p>
        </w:tc>
        <w:tc>
          <w:tcPr>
            <w:tcW w:w="1532" w:type="dxa"/>
          </w:tcPr>
          <w:p w14:paraId="4E6C97E9" w14:textId="0880BA0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lastRenderedPageBreak/>
              <w:t>N/A</w:t>
            </w:r>
          </w:p>
        </w:tc>
        <w:tc>
          <w:tcPr>
            <w:tcW w:w="2253" w:type="dxa"/>
          </w:tcPr>
          <w:p w14:paraId="70201AD7" w14:textId="77777777" w:rsidR="0C9220BD" w:rsidRDefault="0C9220BD" w:rsidP="00B54E55">
            <w:pPr>
              <w:rPr>
                <w:rFonts w:eastAsia="Calibri" w:cs="Arial"/>
              </w:rPr>
            </w:pPr>
          </w:p>
        </w:tc>
      </w:tr>
      <w:tr w:rsidR="0C9220BD" w14:paraId="3A452098" w14:textId="77777777" w:rsidTr="00BC227A">
        <w:trPr>
          <w:tblHeader w:val="0"/>
        </w:trPr>
        <w:tc>
          <w:tcPr>
            <w:tcW w:w="1363" w:type="dxa"/>
          </w:tcPr>
          <w:p w14:paraId="51F63172" w14:textId="6EBCC61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2A3E730C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ML14119A212</w:t>
            </w:r>
          </w:p>
          <w:p w14:paraId="437EB41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06/27/14</w:t>
            </w:r>
          </w:p>
          <w:p w14:paraId="339C8975" w14:textId="4956EF1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14-014</w:t>
            </w:r>
          </w:p>
        </w:tc>
        <w:tc>
          <w:tcPr>
            <w:tcW w:w="6210" w:type="dxa"/>
          </w:tcPr>
          <w:p w14:paraId="53520453" w14:textId="271F130F" w:rsidR="0C9220BD" w:rsidRDefault="0C9220BD" w:rsidP="00B54E55">
            <w:pPr>
              <w:widowControl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Table revised to add columns for Laser Enrichment Facility and rows for Classified Material and Information Security.</w:t>
            </w:r>
          </w:p>
        </w:tc>
        <w:tc>
          <w:tcPr>
            <w:tcW w:w="1532" w:type="dxa"/>
          </w:tcPr>
          <w:p w14:paraId="7522533F" w14:textId="6E2AE7C9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378AD587" w14:textId="7F0AF2D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ML14119A214</w:t>
            </w:r>
          </w:p>
        </w:tc>
      </w:tr>
      <w:tr w:rsidR="0C9220BD" w14:paraId="675817F5" w14:textId="77777777" w:rsidTr="00BC227A">
        <w:trPr>
          <w:tblHeader w:val="0"/>
        </w:trPr>
        <w:tc>
          <w:tcPr>
            <w:tcW w:w="1363" w:type="dxa"/>
          </w:tcPr>
          <w:p w14:paraId="1B21FB49" w14:textId="75465294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lastRenderedPageBreak/>
              <w:t>N/A</w:t>
            </w:r>
          </w:p>
        </w:tc>
        <w:tc>
          <w:tcPr>
            <w:tcW w:w="1602" w:type="dxa"/>
          </w:tcPr>
          <w:p w14:paraId="1F0B4E6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ML15070A286</w:t>
            </w:r>
          </w:p>
          <w:p w14:paraId="5023DEC7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09/24/15</w:t>
            </w:r>
          </w:p>
          <w:p w14:paraId="537A9CB0" w14:textId="4B964F6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15-018</w:t>
            </w:r>
          </w:p>
        </w:tc>
        <w:tc>
          <w:tcPr>
            <w:tcW w:w="6210" w:type="dxa"/>
          </w:tcPr>
          <w:p w14:paraId="7D8D136F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Revision includes:</w:t>
            </w:r>
          </w:p>
          <w:p w14:paraId="5CD5F9BE" w14:textId="77777777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Removed reference to GDP from Table 1.</w:t>
            </w:r>
          </w:p>
          <w:p w14:paraId="35F045F0" w14:textId="4DC42CEF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Inspection procedures 88015, 88016, and 88017 were merged into one procedure.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chart was updated and hours adjusted accordingly.</w:t>
            </w:r>
          </w:p>
          <w:p w14:paraId="10B0469D" w14:textId="6B45286E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Table 2, As Needed Inspection Procedures, was added to appendix.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NRR communicated that listing inspection procedures in the IMC was essential for administratively including IPs in RPS.</w:t>
            </w:r>
          </w:p>
          <w:p w14:paraId="6967E838" w14:textId="77777777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As needed Inspection Procedures 88005, 88010, 88161, and 92702 were removed from Table 1 and included in Table 2.</w:t>
            </w:r>
          </w:p>
          <w:p w14:paraId="335DD528" w14:textId="77777777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The table which included the resident inspection hours for GDP and Category 1 facilities was deleted and information consolidated in Table 1.</w:t>
            </w:r>
          </w:p>
          <w:p w14:paraId="061D2D1B" w14:textId="71E0B537" w:rsidR="0C9220BD" w:rsidRDefault="0C9220BD" w:rsidP="00B54E55">
            <w:pPr>
              <w:numPr>
                <w:ilvl w:val="0"/>
                <w:numId w:val="2"/>
              </w:numPr>
              <w:ind w:left="414"/>
              <w:contextualSpacing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Resident inspection responsibilities for Gaseous Diffusion Plant were removed.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The inspection procedures removed from the IMC are 88100, 88102, 88103, and 88105.</w:t>
            </w:r>
          </w:p>
          <w:p w14:paraId="69D04B71" w14:textId="6EBBD1AF" w:rsidR="0C9220BD" w:rsidRDefault="0C9220BD" w:rsidP="00B54E55">
            <w:pPr>
              <w:pStyle w:val="ListParagraph"/>
              <w:widowControl/>
              <w:numPr>
                <w:ilvl w:val="0"/>
                <w:numId w:val="2"/>
              </w:numPr>
              <w:ind w:left="406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88135 inspection hours for NFS was reduced from 1504 to 752 hours/year.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This corresponds with the NRC staffing change at the facility; from two resident inspectors to one.</w:t>
            </w:r>
          </w:p>
        </w:tc>
        <w:tc>
          <w:tcPr>
            <w:tcW w:w="1532" w:type="dxa"/>
          </w:tcPr>
          <w:p w14:paraId="5BE7F97F" w14:textId="309A0C4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None</w:t>
            </w:r>
          </w:p>
        </w:tc>
        <w:tc>
          <w:tcPr>
            <w:tcW w:w="2253" w:type="dxa"/>
          </w:tcPr>
          <w:p w14:paraId="53EC62FC" w14:textId="20D6E295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ML15070A287</w:t>
            </w:r>
          </w:p>
        </w:tc>
      </w:tr>
      <w:tr w:rsidR="0C9220BD" w14:paraId="51C24EA4" w14:textId="77777777" w:rsidTr="00BC227A">
        <w:trPr>
          <w:tblHeader w:val="0"/>
        </w:trPr>
        <w:tc>
          <w:tcPr>
            <w:tcW w:w="1363" w:type="dxa"/>
          </w:tcPr>
          <w:p w14:paraId="33260E42" w14:textId="7FA22C6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318C53C1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ML17299B292</w:t>
            </w:r>
          </w:p>
          <w:p w14:paraId="2D6348C6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12/20/17</w:t>
            </w:r>
          </w:p>
          <w:p w14:paraId="091B8541" w14:textId="2397487C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17-030</w:t>
            </w:r>
          </w:p>
        </w:tc>
        <w:tc>
          <w:tcPr>
            <w:tcW w:w="6210" w:type="dxa"/>
          </w:tcPr>
          <w:p w14:paraId="3D4668EF" w14:textId="7DC48A72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Editorial changes to reflect the latest revision to IMC 2681 and its associated procedures.</w:t>
            </w:r>
          </w:p>
        </w:tc>
        <w:tc>
          <w:tcPr>
            <w:tcW w:w="1532" w:type="dxa"/>
          </w:tcPr>
          <w:p w14:paraId="684F0A18" w14:textId="7800299A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204B3E99" w14:textId="3F0C0B06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46A03B99" w14:textId="77777777" w:rsidTr="00BC227A">
        <w:trPr>
          <w:tblHeader w:val="0"/>
        </w:trPr>
        <w:tc>
          <w:tcPr>
            <w:tcW w:w="1363" w:type="dxa"/>
          </w:tcPr>
          <w:p w14:paraId="1D02561E" w14:textId="3948F241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lastRenderedPageBreak/>
              <w:t>N/A</w:t>
            </w:r>
          </w:p>
        </w:tc>
        <w:tc>
          <w:tcPr>
            <w:tcW w:w="1602" w:type="dxa"/>
          </w:tcPr>
          <w:p w14:paraId="4DECEB44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ML18099A226</w:t>
            </w:r>
          </w:p>
          <w:p w14:paraId="0233C6BA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06/12/18</w:t>
            </w:r>
          </w:p>
          <w:p w14:paraId="4B6F0E2C" w14:textId="586B6094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18-015</w:t>
            </w:r>
          </w:p>
        </w:tc>
        <w:tc>
          <w:tcPr>
            <w:tcW w:w="6210" w:type="dxa"/>
          </w:tcPr>
          <w:p w14:paraId="34B06C56" w14:textId="77777777" w:rsidR="0C9220BD" w:rsidRDefault="0C9220BD" w:rsidP="00B54E55">
            <w:pPr>
              <w:pStyle w:val="ListParagraph"/>
              <w:numPr>
                <w:ilvl w:val="0"/>
                <w:numId w:val="3"/>
              </w:numPr>
              <w:ind w:left="406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Revision includes changes to estimated resource hours for Category I Fuel Facilities in the areas of Plant Operations and Fire Protection to reflect a transfer of hours from IPs 88020 and 88055 to IP 88135 (Resident Inspector Program).</w:t>
            </w:r>
          </w:p>
          <w:p w14:paraId="09AB2CE4" w14:textId="77777777" w:rsidR="0C9220BD" w:rsidRDefault="0C9220BD" w:rsidP="00B54E55">
            <w:pPr>
              <w:pStyle w:val="ListParagraph"/>
              <w:numPr>
                <w:ilvl w:val="0"/>
                <w:numId w:val="3"/>
              </w:numPr>
              <w:ind w:left="406"/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include changes to 88070 and 88072 regarding annual implementation versus triennial.</w:t>
            </w:r>
          </w:p>
          <w:p w14:paraId="72B8F5F7" w14:textId="541171A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Added 3 inspection procedures to Table 2: 40100, 71153, and 84850</w:t>
            </w:r>
          </w:p>
        </w:tc>
        <w:tc>
          <w:tcPr>
            <w:tcW w:w="1532" w:type="dxa"/>
          </w:tcPr>
          <w:p w14:paraId="40D12D71" w14:textId="3C41F2E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167802D4" w14:textId="71ACD3F6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6917F0EC" w14:textId="77777777" w:rsidTr="00BC227A">
        <w:trPr>
          <w:tblHeader w:val="0"/>
        </w:trPr>
        <w:tc>
          <w:tcPr>
            <w:tcW w:w="1363" w:type="dxa"/>
          </w:tcPr>
          <w:p w14:paraId="0925EE84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  <w:p w14:paraId="4544B542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0401AC55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75D15342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3124E28B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18D7D6CE" w14:textId="77777777" w:rsidR="0C9220BD" w:rsidRDefault="0C9220BD" w:rsidP="00B54E55">
            <w:pPr>
              <w:rPr>
                <w:rFonts w:eastAsia="Calibri" w:cs="Arial"/>
              </w:rPr>
            </w:pPr>
          </w:p>
          <w:p w14:paraId="144ACA78" w14:textId="7AECB660" w:rsidR="0C9220BD" w:rsidRDefault="0C9220BD" w:rsidP="00B54E55">
            <w:pPr>
              <w:rPr>
                <w:rFonts w:eastAsia="Calibri" w:cs="Arial"/>
              </w:rPr>
            </w:pPr>
          </w:p>
        </w:tc>
        <w:tc>
          <w:tcPr>
            <w:tcW w:w="1602" w:type="dxa"/>
          </w:tcPr>
          <w:p w14:paraId="5B02F161" w14:textId="6217404C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ML20211L835</w:t>
            </w:r>
          </w:p>
          <w:p w14:paraId="2817CA7A" w14:textId="21EB2B7A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12/14/20</w:t>
            </w:r>
          </w:p>
          <w:p w14:paraId="24546872" w14:textId="55EF9FB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20-071</w:t>
            </w:r>
          </w:p>
          <w:p w14:paraId="539F34D9" w14:textId="77777777" w:rsidR="0C9220BD" w:rsidRDefault="0C9220BD" w:rsidP="00B54E55">
            <w:pPr>
              <w:rPr>
                <w:rFonts w:eastAsia="Calibri" w:cs="Arial"/>
              </w:rPr>
            </w:pPr>
          </w:p>
        </w:tc>
        <w:tc>
          <w:tcPr>
            <w:tcW w:w="6210" w:type="dxa"/>
          </w:tcPr>
          <w:p w14:paraId="1CE65B6C" w14:textId="52F82562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Revision to implement the recommendations from the Smarter Inspection Program (</w:t>
            </w:r>
            <w:r w:rsidRPr="0C9220BD">
              <w:rPr>
                <w:rFonts w:eastAsia="Arial" w:cs="Arial"/>
              </w:rPr>
              <w:t>ML20077L247</w:t>
            </w:r>
            <w:r w:rsidRPr="0C9220BD">
              <w:rPr>
                <w:rFonts w:eastAsia="Calibri" w:cs="Arial"/>
              </w:rPr>
              <w:t xml:space="preserve"> and ML20073G659).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>Deleted waste management and maintenance and surveillance IPs and incorporated risk significant elements into other IPs</w:t>
            </w:r>
            <w:r w:rsidRPr="0C9220BD">
              <w:rPr>
                <w:rFonts w:eastAsia="Arial" w:cs="Arial"/>
              </w:rPr>
              <w:t xml:space="preserve"> to reduce overlaps in the inspection guidance.</w:t>
            </w:r>
          </w:p>
        </w:tc>
        <w:tc>
          <w:tcPr>
            <w:tcW w:w="1532" w:type="dxa"/>
          </w:tcPr>
          <w:p w14:paraId="0BA06375" w14:textId="64D00D3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Completed by December 2020</w:t>
            </w:r>
          </w:p>
        </w:tc>
        <w:tc>
          <w:tcPr>
            <w:tcW w:w="2253" w:type="dxa"/>
          </w:tcPr>
          <w:p w14:paraId="5BCD3BD1" w14:textId="0E43B2C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1B9903F8" w14:textId="77777777" w:rsidTr="00BC227A">
        <w:trPr>
          <w:tblHeader w:val="0"/>
        </w:trPr>
        <w:tc>
          <w:tcPr>
            <w:tcW w:w="1363" w:type="dxa"/>
          </w:tcPr>
          <w:p w14:paraId="6C343A62" w14:textId="343FB780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6B45073B" w14:textId="77777777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ML21043A178</w:t>
            </w:r>
          </w:p>
          <w:p w14:paraId="19A8BC72" w14:textId="3BE84FDA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02/18/21</w:t>
            </w:r>
          </w:p>
          <w:p w14:paraId="214FE9A3" w14:textId="1E2F5BFE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CN 21-009</w:t>
            </w:r>
          </w:p>
          <w:p w14:paraId="53FB8E15" w14:textId="77777777" w:rsidR="0C9220BD" w:rsidRDefault="0C9220BD" w:rsidP="00B54E55">
            <w:pPr>
              <w:rPr>
                <w:rFonts w:eastAsia="Calibri" w:cs="Arial"/>
              </w:rPr>
            </w:pPr>
          </w:p>
        </w:tc>
        <w:tc>
          <w:tcPr>
            <w:tcW w:w="6210" w:type="dxa"/>
          </w:tcPr>
          <w:p w14:paraId="1D168202" w14:textId="7FA89B0D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Revised to clarify inspection frequency for Plant Operations, Criticality Safety, and MC&amp;A inspections.</w:t>
            </w:r>
            <w:r w:rsidR="00BC227A">
              <w:rPr>
                <w:rFonts w:eastAsia="Calibri" w:cs="Arial"/>
              </w:rPr>
              <w:t xml:space="preserve"> </w:t>
            </w:r>
            <w:r w:rsidRPr="0C9220BD">
              <w:rPr>
                <w:rFonts w:eastAsia="Calibri" w:cs="Arial"/>
              </w:rPr>
              <w:t xml:space="preserve">Added columns on page 2 for facilities with approved CAP to be consistent with the rest of the table. </w:t>
            </w:r>
          </w:p>
        </w:tc>
        <w:tc>
          <w:tcPr>
            <w:tcW w:w="1532" w:type="dxa"/>
          </w:tcPr>
          <w:p w14:paraId="0B3CA687" w14:textId="70912748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7E428836" w14:textId="095DCF6C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</w:tr>
      <w:tr w:rsidR="0C9220BD" w14:paraId="50ADDA95" w14:textId="77777777" w:rsidTr="00BC227A">
        <w:trPr>
          <w:tblHeader w:val="0"/>
        </w:trPr>
        <w:tc>
          <w:tcPr>
            <w:tcW w:w="1363" w:type="dxa"/>
          </w:tcPr>
          <w:p w14:paraId="3E8C6BF0" w14:textId="4684DA7D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N/A</w:t>
            </w:r>
          </w:p>
        </w:tc>
        <w:tc>
          <w:tcPr>
            <w:tcW w:w="1602" w:type="dxa"/>
          </w:tcPr>
          <w:p w14:paraId="59A41BD4" w14:textId="3B2CC8CB" w:rsidR="0C9220BD" w:rsidRDefault="0C9220BD" w:rsidP="00B54E55">
            <w:pPr>
              <w:rPr>
                <w:rFonts w:eastAsia="Calibri" w:cs="Arial"/>
              </w:rPr>
            </w:pPr>
            <w:r w:rsidRPr="0C9220BD">
              <w:rPr>
                <w:rFonts w:eastAsia="Calibri" w:cs="Arial"/>
              </w:rPr>
              <w:t>ML</w:t>
            </w:r>
            <w:r w:rsidR="00BC227A">
              <w:rPr>
                <w:rFonts w:eastAsia="Calibri" w:cs="Arial"/>
              </w:rPr>
              <w:t>23180A241</w:t>
            </w:r>
          </w:p>
          <w:p w14:paraId="4C07C9CC" w14:textId="4B8CA912" w:rsidR="0C9220BD" w:rsidRPr="00BC227A" w:rsidRDefault="00B00A2B" w:rsidP="00B54E55">
            <w:pPr>
              <w:rPr>
                <w:rFonts w:eastAsia="Calibri" w:cs="Arial"/>
                <w:highlight w:val="yellow"/>
              </w:rPr>
            </w:pPr>
            <w:r>
              <w:rPr>
                <w:rFonts w:cs="Arial"/>
                <w:szCs w:val="22"/>
              </w:rPr>
              <w:t>07/27/23</w:t>
            </w:r>
          </w:p>
          <w:p w14:paraId="3DC9824E" w14:textId="1558C685" w:rsidR="0C9220BD" w:rsidRDefault="0C9220BD" w:rsidP="00B54E55">
            <w:pPr>
              <w:rPr>
                <w:rFonts w:eastAsia="Calibri" w:cs="Arial"/>
              </w:rPr>
            </w:pPr>
            <w:r w:rsidRPr="00B00A2B">
              <w:rPr>
                <w:rFonts w:eastAsia="Calibri" w:cs="Arial"/>
              </w:rPr>
              <w:t>CN</w:t>
            </w:r>
            <w:r w:rsidRPr="0C9220BD">
              <w:rPr>
                <w:rFonts w:eastAsia="Calibri" w:cs="Arial"/>
              </w:rPr>
              <w:t xml:space="preserve"> </w:t>
            </w:r>
            <w:r w:rsidR="00B00A2B">
              <w:rPr>
                <w:rFonts w:eastAsia="Calibri" w:cs="Arial"/>
              </w:rPr>
              <w:t>23-021</w:t>
            </w:r>
          </w:p>
        </w:tc>
        <w:tc>
          <w:tcPr>
            <w:tcW w:w="6210" w:type="dxa"/>
          </w:tcPr>
          <w:p w14:paraId="45BBBFEA" w14:textId="74F6E1F2" w:rsidR="0C9220BD" w:rsidRDefault="002C0839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Updated </w:t>
            </w:r>
            <w:r w:rsidRPr="002C0839">
              <w:rPr>
                <w:rFonts w:eastAsia="Calibri" w:cs="Arial"/>
              </w:rPr>
              <w:t>Category II Fuel Fabrication Facility</w:t>
            </w:r>
            <w:r>
              <w:rPr>
                <w:rFonts w:eastAsia="Calibri" w:cs="Arial"/>
              </w:rPr>
              <w:t xml:space="preserve"> inspection frequencies and estimated resources</w:t>
            </w:r>
            <w:r w:rsidR="005404E7">
              <w:rPr>
                <w:rFonts w:eastAsia="Calibri" w:cs="Arial"/>
              </w:rPr>
              <w:t>. Split up Table 1 into separate tables for fuel fabrication facilities and enrichment facilities.</w:t>
            </w:r>
          </w:p>
        </w:tc>
        <w:tc>
          <w:tcPr>
            <w:tcW w:w="1532" w:type="dxa"/>
          </w:tcPr>
          <w:p w14:paraId="12BFBBCA" w14:textId="4B60D984" w:rsidR="0C9220BD" w:rsidRDefault="002C0839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298EBF74" w14:textId="4DEABFC3" w:rsidR="0C9220BD" w:rsidRDefault="002C0839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N/A</w:t>
            </w:r>
          </w:p>
        </w:tc>
      </w:tr>
      <w:tr w:rsidR="0005209A" w14:paraId="3547A1D3" w14:textId="77777777" w:rsidTr="00BC227A">
        <w:trPr>
          <w:tblHeader w:val="0"/>
        </w:trPr>
        <w:tc>
          <w:tcPr>
            <w:tcW w:w="1363" w:type="dxa"/>
          </w:tcPr>
          <w:p w14:paraId="0949851A" w14:textId="41D78BC7" w:rsidR="0005209A" w:rsidRPr="0C9220BD" w:rsidRDefault="0005209A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lastRenderedPageBreak/>
              <w:t>N/A</w:t>
            </w:r>
          </w:p>
        </w:tc>
        <w:tc>
          <w:tcPr>
            <w:tcW w:w="1602" w:type="dxa"/>
          </w:tcPr>
          <w:p w14:paraId="61A28408" w14:textId="77777777" w:rsidR="0005209A" w:rsidRDefault="0005209A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M</w:t>
            </w:r>
            <w:r w:rsidR="00B250DF">
              <w:rPr>
                <w:rFonts w:eastAsia="Calibri" w:cs="Arial"/>
              </w:rPr>
              <w:t>L25252A399</w:t>
            </w:r>
          </w:p>
          <w:p w14:paraId="7D864309" w14:textId="51C0F6EC" w:rsidR="00B250DF" w:rsidRDefault="00746704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01/15/26</w:t>
            </w:r>
          </w:p>
          <w:p w14:paraId="6483E75F" w14:textId="6AF779F0" w:rsidR="00B250DF" w:rsidRPr="0C9220BD" w:rsidRDefault="00B250DF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CN </w:t>
            </w:r>
            <w:r w:rsidR="00746704">
              <w:rPr>
                <w:rFonts w:eastAsia="Calibri" w:cs="Arial"/>
              </w:rPr>
              <w:t>26-001</w:t>
            </w:r>
          </w:p>
        </w:tc>
        <w:tc>
          <w:tcPr>
            <w:tcW w:w="6210" w:type="dxa"/>
          </w:tcPr>
          <w:p w14:paraId="335018CE" w14:textId="00E1F1D1" w:rsidR="0005209A" w:rsidRDefault="0005209A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The HEU Security Measures Procedure Suite (81700 Series) has been updated to remove specific references to inspection hours and frequency. A new statement has been added directing users to Inspection Manual Chapter (IMC) 2681 as the authoritative source for inspection hours and frequency applicable to the IP 81700 series. </w:t>
            </w:r>
          </w:p>
        </w:tc>
        <w:tc>
          <w:tcPr>
            <w:tcW w:w="1532" w:type="dxa"/>
          </w:tcPr>
          <w:p w14:paraId="22D462E4" w14:textId="5C49C234" w:rsidR="0005209A" w:rsidRDefault="0005209A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N/A</w:t>
            </w:r>
          </w:p>
        </w:tc>
        <w:tc>
          <w:tcPr>
            <w:tcW w:w="2253" w:type="dxa"/>
          </w:tcPr>
          <w:p w14:paraId="48E28651" w14:textId="5121AFDB" w:rsidR="0005209A" w:rsidRDefault="0005209A" w:rsidP="00B54E55">
            <w:pPr>
              <w:rPr>
                <w:rFonts w:eastAsia="Calibri" w:cs="Arial"/>
              </w:rPr>
            </w:pPr>
            <w:r>
              <w:rPr>
                <w:rFonts w:eastAsia="Calibri" w:cs="Arial"/>
              </w:rPr>
              <w:t>N/A</w:t>
            </w:r>
          </w:p>
        </w:tc>
      </w:tr>
    </w:tbl>
    <w:p w14:paraId="4703B071" w14:textId="34E16CBF" w:rsidR="00FF13DF" w:rsidRDefault="00FF13DF" w:rsidP="000D06C6"/>
    <w:sectPr w:rsidR="00FF13DF" w:rsidSect="000D06C6">
      <w:headerReference w:type="default" r:id="rId21"/>
      <w:footerReference w:type="default" r:id="rId22"/>
      <w:headerReference w:type="first" r:id="rId23"/>
      <w:footerReference w:type="first" r:id="rId24"/>
      <w:pgSz w:w="15840" w:h="12240" w:orient="landscape"/>
      <w:pgMar w:top="1440" w:right="1440" w:bottom="1440" w:left="1440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DD237" w14:textId="77777777" w:rsidR="00A1069B" w:rsidRDefault="00A1069B" w:rsidP="00E876C8">
      <w:r>
        <w:separator/>
      </w:r>
    </w:p>
    <w:p w14:paraId="1AA62F78" w14:textId="77777777" w:rsidR="00A1069B" w:rsidRDefault="00A1069B"/>
  </w:endnote>
  <w:endnote w:type="continuationSeparator" w:id="0">
    <w:p w14:paraId="35876E3B" w14:textId="77777777" w:rsidR="00A1069B" w:rsidRDefault="00A1069B" w:rsidP="00E876C8">
      <w:r>
        <w:continuationSeparator/>
      </w:r>
    </w:p>
    <w:p w14:paraId="279CAC85" w14:textId="77777777" w:rsidR="00A1069B" w:rsidRDefault="00A1069B"/>
  </w:endnote>
  <w:endnote w:type="continuationNotice" w:id="1">
    <w:p w14:paraId="69CD852E" w14:textId="77777777" w:rsidR="00A1069B" w:rsidRDefault="00A1069B"/>
    <w:p w14:paraId="0C7B1E2A" w14:textId="77777777" w:rsidR="00A1069B" w:rsidRDefault="00A106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C7BE5" w14:textId="2FE52308" w:rsidR="007A42B0" w:rsidRPr="002B75DE" w:rsidRDefault="007A42B0" w:rsidP="00AC7F58">
    <w:pPr>
      <w:tabs>
        <w:tab w:val="center" w:pos="6480"/>
        <w:tab w:val="right" w:pos="12960"/>
      </w:tabs>
      <w:rPr>
        <w:rFonts w:cs="Arial"/>
        <w:szCs w:val="22"/>
      </w:rPr>
    </w:pPr>
    <w:r w:rsidRPr="002B75DE">
      <w:rPr>
        <w:rFonts w:cs="Arial"/>
        <w:szCs w:val="22"/>
      </w:rPr>
      <w:t xml:space="preserve">Issue Date: </w:t>
    </w:r>
    <w:r w:rsidR="008C30EC">
      <w:rPr>
        <w:rFonts w:cs="Arial"/>
        <w:szCs w:val="22"/>
      </w:rPr>
      <w:t>07/27/23</w:t>
    </w:r>
    <w:r>
      <w:rPr>
        <w:rFonts w:cs="Arial"/>
        <w:szCs w:val="22"/>
      </w:rPr>
      <w:tab/>
      <w:t>1</w:t>
    </w:r>
    <w:r w:rsidRPr="002B75DE">
      <w:rPr>
        <w:rFonts w:cs="Arial"/>
        <w:szCs w:val="22"/>
      </w:rPr>
      <w:tab/>
      <w:t>2600 App B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0F6EB" w14:textId="39849B4F" w:rsidR="008C30EC" w:rsidRPr="002B75DE" w:rsidRDefault="008C30EC" w:rsidP="00AC7F58">
    <w:pPr>
      <w:tabs>
        <w:tab w:val="center" w:pos="6480"/>
        <w:tab w:val="right" w:pos="12960"/>
      </w:tabs>
      <w:rPr>
        <w:rFonts w:cs="Arial"/>
        <w:szCs w:val="22"/>
      </w:rPr>
    </w:pPr>
    <w:r w:rsidRPr="002B75DE">
      <w:rPr>
        <w:rFonts w:cs="Arial"/>
        <w:szCs w:val="22"/>
      </w:rPr>
      <w:t xml:space="preserve">Issue Date: </w:t>
    </w:r>
    <w:r w:rsidR="001E0931">
      <w:rPr>
        <w:rFonts w:eastAsia="Calibri" w:cs="Arial"/>
      </w:rPr>
      <w:t>01/15/26</w:t>
    </w:r>
    <w:r>
      <w:rPr>
        <w:rFonts w:cs="Arial"/>
        <w:szCs w:val="22"/>
      </w:rPr>
      <w:tab/>
    </w:r>
    <w:r w:rsidR="003C6525" w:rsidRPr="003C6525">
      <w:rPr>
        <w:rFonts w:cs="Arial"/>
        <w:szCs w:val="22"/>
      </w:rPr>
      <w:fldChar w:fldCharType="begin"/>
    </w:r>
    <w:r w:rsidR="003C6525" w:rsidRPr="003C6525">
      <w:rPr>
        <w:rFonts w:cs="Arial"/>
        <w:szCs w:val="22"/>
      </w:rPr>
      <w:instrText xml:space="preserve"> PAGE   \* MERGEFORMAT </w:instrText>
    </w:r>
    <w:r w:rsidR="003C6525" w:rsidRPr="003C6525">
      <w:rPr>
        <w:rFonts w:cs="Arial"/>
        <w:szCs w:val="22"/>
      </w:rPr>
      <w:fldChar w:fldCharType="separate"/>
    </w:r>
    <w:r w:rsidR="003C6525" w:rsidRPr="003C6525">
      <w:rPr>
        <w:rFonts w:cs="Arial"/>
        <w:noProof/>
        <w:szCs w:val="22"/>
      </w:rPr>
      <w:t>1</w:t>
    </w:r>
    <w:r w:rsidR="003C6525" w:rsidRPr="003C6525">
      <w:rPr>
        <w:rFonts w:cs="Arial"/>
        <w:noProof/>
        <w:szCs w:val="22"/>
      </w:rPr>
      <w:fldChar w:fldCharType="end"/>
    </w:r>
    <w:r w:rsidRPr="002B75DE">
      <w:rPr>
        <w:rFonts w:cs="Arial"/>
        <w:szCs w:val="22"/>
      </w:rPr>
      <w:tab/>
      <w:t>2600 App B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1C735EC5" w14:textId="77777777" w:rsidTr="005F47B9">
      <w:trPr>
        <w:trHeight w:val="300"/>
      </w:trPr>
      <w:tc>
        <w:tcPr>
          <w:tcW w:w="3120" w:type="dxa"/>
        </w:tcPr>
        <w:p w14:paraId="0B4F33CF" w14:textId="58D0E8A0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79057E1B" w14:textId="6EBE9677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2152D864" w14:textId="23E43DF9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6562A1DE" w14:textId="62A3635C" w:rsidR="251E2234" w:rsidRDefault="251E2234" w:rsidP="005F47B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6B855ABD" w14:textId="77777777" w:rsidTr="005F47B9">
      <w:trPr>
        <w:trHeight w:val="300"/>
      </w:trPr>
      <w:tc>
        <w:tcPr>
          <w:tcW w:w="3120" w:type="dxa"/>
        </w:tcPr>
        <w:p w14:paraId="310099BA" w14:textId="06D2EBB9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79E47798" w14:textId="72F6FA70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5A546259" w14:textId="172E9293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50F75154" w14:textId="782AE58A" w:rsidR="251E2234" w:rsidRDefault="251E2234" w:rsidP="005F47B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154A28" w14:textId="37CCE133" w:rsidR="001D0A6D" w:rsidRPr="002B75DE" w:rsidRDefault="001D0A6D" w:rsidP="005F47B9">
    <w:pPr>
      <w:tabs>
        <w:tab w:val="center" w:pos="4680"/>
        <w:tab w:val="right" w:pos="12960"/>
      </w:tabs>
      <w:jc w:val="center"/>
      <w:rPr>
        <w:rFonts w:cs="Arial"/>
        <w:szCs w:val="22"/>
      </w:rPr>
    </w:pPr>
    <w:r w:rsidRPr="002B75DE">
      <w:rPr>
        <w:rFonts w:cs="Arial"/>
        <w:szCs w:val="22"/>
      </w:rPr>
      <w:t>Issue Date:</w:t>
    </w:r>
    <w:r w:rsidR="0005209A" w:rsidRPr="0005209A">
      <w:rPr>
        <w:rFonts w:cs="Arial"/>
        <w:szCs w:val="22"/>
      </w:rPr>
      <w:t xml:space="preserve"> </w:t>
    </w:r>
    <w:r w:rsidR="00746704">
      <w:rPr>
        <w:rFonts w:eastAsia="Calibri" w:cs="Arial"/>
      </w:rPr>
      <w:t>01/15/26</w:t>
    </w:r>
    <w:r>
      <w:rPr>
        <w:rFonts w:cs="Arial"/>
        <w:szCs w:val="22"/>
      </w:rPr>
      <w:tab/>
    </w:r>
    <w:r w:rsidRPr="00CF76D2">
      <w:rPr>
        <w:rFonts w:cs="Arial"/>
        <w:szCs w:val="22"/>
      </w:rPr>
      <w:fldChar w:fldCharType="begin"/>
    </w:r>
    <w:r w:rsidRPr="00CF76D2">
      <w:rPr>
        <w:rFonts w:cs="Arial"/>
        <w:szCs w:val="22"/>
      </w:rPr>
      <w:instrText xml:space="preserve"> PAGE   \* MERGEFORMAT </w:instrText>
    </w:r>
    <w:r w:rsidRPr="00CF76D2">
      <w:rPr>
        <w:rFonts w:cs="Arial"/>
        <w:szCs w:val="22"/>
      </w:rPr>
      <w:fldChar w:fldCharType="separate"/>
    </w:r>
    <w:r>
      <w:rPr>
        <w:rFonts w:cs="Arial"/>
        <w:noProof/>
        <w:szCs w:val="22"/>
      </w:rPr>
      <w:t>2</w:t>
    </w:r>
    <w:r w:rsidRPr="00CF76D2">
      <w:rPr>
        <w:rFonts w:cs="Arial"/>
        <w:noProof/>
        <w:szCs w:val="22"/>
      </w:rPr>
      <w:fldChar w:fldCharType="end"/>
    </w:r>
    <w:r>
      <w:rPr>
        <w:rFonts w:cs="Arial"/>
        <w:szCs w:val="22"/>
      </w:rPr>
      <w:tab/>
      <w:t>2600 App</w:t>
    </w:r>
    <w:r w:rsidRPr="002B75DE">
      <w:rPr>
        <w:rFonts w:cs="Arial"/>
        <w:szCs w:val="22"/>
      </w:rPr>
      <w:t xml:space="preserve"> B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5A6D4" w14:textId="069FB419" w:rsidR="00D11107" w:rsidRDefault="007A42B0" w:rsidP="00F57457">
    <w:pPr>
      <w:tabs>
        <w:tab w:val="center" w:pos="6480"/>
        <w:tab w:val="right" w:pos="12960"/>
      </w:tabs>
    </w:pPr>
    <w:r w:rsidRPr="002B75DE">
      <w:rPr>
        <w:rFonts w:cs="Arial"/>
        <w:szCs w:val="22"/>
      </w:rPr>
      <w:t xml:space="preserve">Issue Date: </w:t>
    </w:r>
    <w:r w:rsidR="00746704">
      <w:rPr>
        <w:rFonts w:eastAsia="Calibri" w:cs="Arial"/>
      </w:rPr>
      <w:t>01/15/26</w:t>
    </w:r>
    <w:r>
      <w:rPr>
        <w:rFonts w:cs="Arial"/>
        <w:szCs w:val="22"/>
      </w:rPr>
      <w:tab/>
      <w:t>Att1-</w:t>
    </w:r>
    <w:r w:rsidRPr="00CF76D2">
      <w:rPr>
        <w:rFonts w:cs="Arial"/>
        <w:szCs w:val="22"/>
      </w:rPr>
      <w:fldChar w:fldCharType="begin"/>
    </w:r>
    <w:r w:rsidRPr="00CF76D2">
      <w:rPr>
        <w:rFonts w:cs="Arial"/>
        <w:szCs w:val="22"/>
      </w:rPr>
      <w:instrText xml:space="preserve"> PAGE   \* MERGEFORMAT </w:instrText>
    </w:r>
    <w:r w:rsidRPr="00CF76D2">
      <w:rPr>
        <w:rFonts w:cs="Arial"/>
        <w:szCs w:val="22"/>
      </w:rPr>
      <w:fldChar w:fldCharType="separate"/>
    </w:r>
    <w:r>
      <w:rPr>
        <w:rFonts w:cs="Arial"/>
        <w:noProof/>
        <w:szCs w:val="22"/>
      </w:rPr>
      <w:t>2</w:t>
    </w:r>
    <w:r w:rsidRPr="00CF76D2">
      <w:rPr>
        <w:rFonts w:cs="Arial"/>
        <w:noProof/>
        <w:szCs w:val="22"/>
      </w:rPr>
      <w:fldChar w:fldCharType="end"/>
    </w:r>
    <w:r>
      <w:rPr>
        <w:rFonts w:cs="Arial"/>
        <w:szCs w:val="22"/>
      </w:rPr>
      <w:tab/>
      <w:t>2600 App</w:t>
    </w:r>
    <w:r w:rsidRPr="002B75DE">
      <w:rPr>
        <w:rFonts w:cs="Arial"/>
        <w:szCs w:val="22"/>
      </w:rPr>
      <w:t xml:space="preserve"> B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133A3057" w14:textId="77777777" w:rsidTr="005F47B9">
      <w:trPr>
        <w:trHeight w:val="300"/>
      </w:trPr>
      <w:tc>
        <w:tcPr>
          <w:tcW w:w="3120" w:type="dxa"/>
        </w:tcPr>
        <w:p w14:paraId="452DD358" w14:textId="4077582D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2EA02388" w14:textId="71A871E4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38C4FEB3" w14:textId="7B8634A6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3B0DE334" w14:textId="441F574B" w:rsidR="251E2234" w:rsidRDefault="251E2234" w:rsidP="005F47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5B2F8B" w14:textId="77777777" w:rsidR="00A1069B" w:rsidRDefault="00A1069B" w:rsidP="00E876C8">
      <w:r>
        <w:separator/>
      </w:r>
    </w:p>
    <w:p w14:paraId="373B9BA6" w14:textId="77777777" w:rsidR="00A1069B" w:rsidRDefault="00A1069B"/>
  </w:footnote>
  <w:footnote w:type="continuationSeparator" w:id="0">
    <w:p w14:paraId="124BC866" w14:textId="77777777" w:rsidR="00A1069B" w:rsidRDefault="00A1069B" w:rsidP="00E876C8">
      <w:r>
        <w:continuationSeparator/>
      </w:r>
    </w:p>
    <w:p w14:paraId="00539C4B" w14:textId="77777777" w:rsidR="00A1069B" w:rsidRDefault="00A1069B"/>
  </w:footnote>
  <w:footnote w:type="continuationNotice" w:id="1">
    <w:p w14:paraId="5F2FA3AF" w14:textId="77777777" w:rsidR="00A1069B" w:rsidRDefault="00A1069B"/>
    <w:p w14:paraId="41A74A57" w14:textId="77777777" w:rsidR="00A1069B" w:rsidRDefault="00A1069B"/>
  </w:footnote>
  <w:footnote w:id="2">
    <w:p w14:paraId="5229722C" w14:textId="518D37B7" w:rsidR="00795F82" w:rsidRPr="00041D25" w:rsidRDefault="007A4897" w:rsidP="00795F82">
      <w:pPr>
        <w:pStyle w:val="FootnoteText"/>
        <w:rPr>
          <w:sz w:val="18"/>
          <w:szCs w:val="18"/>
        </w:rPr>
      </w:pPr>
      <w:r w:rsidRPr="007A6F1A">
        <w:rPr>
          <w:rStyle w:val="FootnoteReference"/>
          <w:sz w:val="18"/>
          <w:szCs w:val="18"/>
        </w:rPr>
        <w:footnoteRef/>
      </w:r>
      <w:r w:rsidRPr="00041D25">
        <w:rPr>
          <w:sz w:val="18"/>
          <w:szCs w:val="18"/>
        </w:rPr>
        <w:t xml:space="preserve"> </w:t>
      </w:r>
      <w:r w:rsidR="00D764AE" w:rsidRPr="00041D25">
        <w:rPr>
          <w:sz w:val="18"/>
          <w:szCs w:val="18"/>
        </w:rPr>
        <w:t>The d</w:t>
      </w:r>
      <w:r w:rsidR="00795F82" w:rsidRPr="00041D25">
        <w:rPr>
          <w:sz w:val="18"/>
          <w:szCs w:val="18"/>
        </w:rPr>
        <w:t>etails related to the distribution of inspection hours will be described in the licensee's inspection scheduling letter</w:t>
      </w:r>
      <w:r w:rsidR="00D764AE" w:rsidRPr="00041D25">
        <w:rPr>
          <w:sz w:val="18"/>
          <w:szCs w:val="18"/>
        </w:rPr>
        <w:t>.</w:t>
      </w:r>
    </w:p>
    <w:p w14:paraId="2F463934" w14:textId="7FCAC602" w:rsidR="007A4897" w:rsidRDefault="007A4897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5B983170" w14:textId="77777777" w:rsidTr="005F47B9">
      <w:trPr>
        <w:trHeight w:val="300"/>
      </w:trPr>
      <w:tc>
        <w:tcPr>
          <w:tcW w:w="3120" w:type="dxa"/>
        </w:tcPr>
        <w:p w14:paraId="2935C327" w14:textId="6B2EE833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58EDDA00" w14:textId="42D932AC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024DD689" w14:textId="33C7676B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78A0F458" w14:textId="6E6C2AE3" w:rsidR="251E2234" w:rsidRDefault="251E2234" w:rsidP="005F47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FA4EA" w14:textId="40E77068" w:rsidR="251E2234" w:rsidRDefault="251E2234" w:rsidP="005F47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1C4F5E73" w14:textId="77777777" w:rsidTr="005F47B9">
      <w:trPr>
        <w:trHeight w:val="300"/>
      </w:trPr>
      <w:tc>
        <w:tcPr>
          <w:tcW w:w="3120" w:type="dxa"/>
        </w:tcPr>
        <w:p w14:paraId="3B7E6B86" w14:textId="543566E6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34F336CB" w14:textId="7DE36798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546AF8DC" w14:textId="2530606D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5F336355" w14:textId="0E50B704" w:rsidR="251E2234" w:rsidRDefault="251E2234" w:rsidP="005F47B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9B7F6" w14:textId="77777777" w:rsidR="007A42B0" w:rsidRPr="009E70A7" w:rsidRDefault="007A42B0" w:rsidP="009E70A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30C727FF" w14:textId="77777777" w:rsidTr="005F47B9">
      <w:trPr>
        <w:trHeight w:val="300"/>
      </w:trPr>
      <w:tc>
        <w:tcPr>
          <w:tcW w:w="3120" w:type="dxa"/>
        </w:tcPr>
        <w:p w14:paraId="1A0C7210" w14:textId="3FD7322A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751B3153" w14:textId="544AFA84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1BE31F9B" w14:textId="58E4BE88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4CE2705D" w14:textId="32FB7189" w:rsidR="251E2234" w:rsidRDefault="251E2234" w:rsidP="005F47B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33C76" w14:textId="77777777" w:rsidR="00B00A2B" w:rsidRPr="009E70A7" w:rsidRDefault="00B00A2B" w:rsidP="009E70A7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51E2234" w14:paraId="22883E34" w14:textId="77777777" w:rsidTr="005F47B9">
      <w:trPr>
        <w:trHeight w:val="300"/>
      </w:trPr>
      <w:tc>
        <w:tcPr>
          <w:tcW w:w="3120" w:type="dxa"/>
        </w:tcPr>
        <w:p w14:paraId="6244EBAE" w14:textId="5EDEE33C" w:rsidR="251E2234" w:rsidRDefault="251E2234" w:rsidP="005F47B9">
          <w:pPr>
            <w:pStyle w:val="Header"/>
            <w:ind w:left="-115"/>
          </w:pPr>
        </w:p>
      </w:tc>
      <w:tc>
        <w:tcPr>
          <w:tcW w:w="3120" w:type="dxa"/>
        </w:tcPr>
        <w:p w14:paraId="3BCD431F" w14:textId="3DDB66D9" w:rsidR="251E2234" w:rsidRDefault="251E2234" w:rsidP="005F47B9">
          <w:pPr>
            <w:pStyle w:val="Header"/>
            <w:jc w:val="center"/>
          </w:pPr>
        </w:p>
      </w:tc>
      <w:tc>
        <w:tcPr>
          <w:tcW w:w="3120" w:type="dxa"/>
        </w:tcPr>
        <w:p w14:paraId="175890A3" w14:textId="7E690B25" w:rsidR="251E2234" w:rsidRDefault="251E2234" w:rsidP="005F47B9">
          <w:pPr>
            <w:pStyle w:val="Header"/>
            <w:ind w:right="-115"/>
            <w:jc w:val="right"/>
          </w:pPr>
        </w:p>
      </w:tc>
    </w:tr>
  </w:tbl>
  <w:p w14:paraId="173B17CA" w14:textId="427B94B2" w:rsidR="251E2234" w:rsidRDefault="251E2234" w:rsidP="005F47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F1714"/>
    <w:multiLevelType w:val="hybridMultilevel"/>
    <w:tmpl w:val="1E3C28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4952BC"/>
    <w:multiLevelType w:val="hybridMultilevel"/>
    <w:tmpl w:val="8B5CE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3E06C8"/>
    <w:multiLevelType w:val="hybridMultilevel"/>
    <w:tmpl w:val="0F86C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326619">
    <w:abstractNumId w:val="0"/>
  </w:num>
  <w:num w:numId="2" w16cid:durableId="1634870907">
    <w:abstractNumId w:val="2"/>
  </w:num>
  <w:num w:numId="3" w16cid:durableId="13052807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AF5"/>
    <w:rsid w:val="00004687"/>
    <w:rsid w:val="00005C34"/>
    <w:rsid w:val="00007D42"/>
    <w:rsid w:val="00010411"/>
    <w:rsid w:val="00010679"/>
    <w:rsid w:val="000125CB"/>
    <w:rsid w:val="00012635"/>
    <w:rsid w:val="000176BE"/>
    <w:rsid w:val="000212B4"/>
    <w:rsid w:val="00035596"/>
    <w:rsid w:val="00041D25"/>
    <w:rsid w:val="0005209A"/>
    <w:rsid w:val="000651AB"/>
    <w:rsid w:val="0007336C"/>
    <w:rsid w:val="00076EB2"/>
    <w:rsid w:val="00077DAE"/>
    <w:rsid w:val="00080A12"/>
    <w:rsid w:val="00081A95"/>
    <w:rsid w:val="000851B1"/>
    <w:rsid w:val="0008564B"/>
    <w:rsid w:val="000858A2"/>
    <w:rsid w:val="000862B9"/>
    <w:rsid w:val="000919FD"/>
    <w:rsid w:val="00091C8D"/>
    <w:rsid w:val="0009625D"/>
    <w:rsid w:val="000A1C7F"/>
    <w:rsid w:val="000A2682"/>
    <w:rsid w:val="000A2E07"/>
    <w:rsid w:val="000A2EBA"/>
    <w:rsid w:val="000A64E1"/>
    <w:rsid w:val="000B6371"/>
    <w:rsid w:val="000C3DD1"/>
    <w:rsid w:val="000C3F52"/>
    <w:rsid w:val="000D06C6"/>
    <w:rsid w:val="000E12C4"/>
    <w:rsid w:val="000E404B"/>
    <w:rsid w:val="000E50CF"/>
    <w:rsid w:val="0010059F"/>
    <w:rsid w:val="00104CF0"/>
    <w:rsid w:val="00111B9B"/>
    <w:rsid w:val="001146C4"/>
    <w:rsid w:val="0011533E"/>
    <w:rsid w:val="00115F47"/>
    <w:rsid w:val="00117393"/>
    <w:rsid w:val="001246C7"/>
    <w:rsid w:val="00137957"/>
    <w:rsid w:val="001523F7"/>
    <w:rsid w:val="001618DB"/>
    <w:rsid w:val="00162151"/>
    <w:rsid w:val="0017268D"/>
    <w:rsid w:val="001748D2"/>
    <w:rsid w:val="00175BF3"/>
    <w:rsid w:val="00176A4A"/>
    <w:rsid w:val="00192347"/>
    <w:rsid w:val="00196FE8"/>
    <w:rsid w:val="001A0387"/>
    <w:rsid w:val="001A0859"/>
    <w:rsid w:val="001A20FC"/>
    <w:rsid w:val="001A276C"/>
    <w:rsid w:val="001A3851"/>
    <w:rsid w:val="001B0C03"/>
    <w:rsid w:val="001B23F4"/>
    <w:rsid w:val="001C0170"/>
    <w:rsid w:val="001C2FE1"/>
    <w:rsid w:val="001C7736"/>
    <w:rsid w:val="001D0A6D"/>
    <w:rsid w:val="001D5F2A"/>
    <w:rsid w:val="001E0931"/>
    <w:rsid w:val="001E5ADE"/>
    <w:rsid w:val="001F288B"/>
    <w:rsid w:val="001F3200"/>
    <w:rsid w:val="001F3327"/>
    <w:rsid w:val="001F3665"/>
    <w:rsid w:val="001F5A6A"/>
    <w:rsid w:val="001F7E37"/>
    <w:rsid w:val="00200689"/>
    <w:rsid w:val="00205735"/>
    <w:rsid w:val="00213DE5"/>
    <w:rsid w:val="00217045"/>
    <w:rsid w:val="00221005"/>
    <w:rsid w:val="002279AC"/>
    <w:rsid w:val="0023279B"/>
    <w:rsid w:val="00232BBE"/>
    <w:rsid w:val="00240DFC"/>
    <w:rsid w:val="00242CF2"/>
    <w:rsid w:val="0024527D"/>
    <w:rsid w:val="00257B10"/>
    <w:rsid w:val="002713F1"/>
    <w:rsid w:val="00272BB1"/>
    <w:rsid w:val="00275FB7"/>
    <w:rsid w:val="00276412"/>
    <w:rsid w:val="00277297"/>
    <w:rsid w:val="00285512"/>
    <w:rsid w:val="002923B5"/>
    <w:rsid w:val="00296813"/>
    <w:rsid w:val="002A3F7C"/>
    <w:rsid w:val="002A558C"/>
    <w:rsid w:val="002A79B1"/>
    <w:rsid w:val="002B24F6"/>
    <w:rsid w:val="002B2AF5"/>
    <w:rsid w:val="002C0839"/>
    <w:rsid w:val="002C0F33"/>
    <w:rsid w:val="002C23B9"/>
    <w:rsid w:val="002D4AF7"/>
    <w:rsid w:val="002D543F"/>
    <w:rsid w:val="002D6493"/>
    <w:rsid w:val="002E0FC0"/>
    <w:rsid w:val="002E385B"/>
    <w:rsid w:val="002F05A2"/>
    <w:rsid w:val="002F2420"/>
    <w:rsid w:val="002F31DD"/>
    <w:rsid w:val="002F3609"/>
    <w:rsid w:val="002F56FF"/>
    <w:rsid w:val="002F6F8C"/>
    <w:rsid w:val="00314535"/>
    <w:rsid w:val="0031517D"/>
    <w:rsid w:val="00315C21"/>
    <w:rsid w:val="00320037"/>
    <w:rsid w:val="00320445"/>
    <w:rsid w:val="003245BD"/>
    <w:rsid w:val="00325E47"/>
    <w:rsid w:val="003352C3"/>
    <w:rsid w:val="0034492D"/>
    <w:rsid w:val="00350125"/>
    <w:rsid w:val="003522AB"/>
    <w:rsid w:val="00354C0E"/>
    <w:rsid w:val="00354E56"/>
    <w:rsid w:val="00357C46"/>
    <w:rsid w:val="003629EB"/>
    <w:rsid w:val="00362BE4"/>
    <w:rsid w:val="00363E1E"/>
    <w:rsid w:val="00364054"/>
    <w:rsid w:val="00370D99"/>
    <w:rsid w:val="00370E58"/>
    <w:rsid w:val="00380C8F"/>
    <w:rsid w:val="00381467"/>
    <w:rsid w:val="00381EF1"/>
    <w:rsid w:val="0038219A"/>
    <w:rsid w:val="00382245"/>
    <w:rsid w:val="00383883"/>
    <w:rsid w:val="00386BAA"/>
    <w:rsid w:val="00390AF3"/>
    <w:rsid w:val="0039129C"/>
    <w:rsid w:val="00394C26"/>
    <w:rsid w:val="0039546F"/>
    <w:rsid w:val="003A183B"/>
    <w:rsid w:val="003A7F31"/>
    <w:rsid w:val="003B1D85"/>
    <w:rsid w:val="003B39F4"/>
    <w:rsid w:val="003B4C83"/>
    <w:rsid w:val="003C2736"/>
    <w:rsid w:val="003C3364"/>
    <w:rsid w:val="003C6525"/>
    <w:rsid w:val="003C7E39"/>
    <w:rsid w:val="003C7ECC"/>
    <w:rsid w:val="003D0CD6"/>
    <w:rsid w:val="003D2844"/>
    <w:rsid w:val="003F374A"/>
    <w:rsid w:val="004008F8"/>
    <w:rsid w:val="00400E8C"/>
    <w:rsid w:val="004162BC"/>
    <w:rsid w:val="0041702C"/>
    <w:rsid w:val="00421BC3"/>
    <w:rsid w:val="00425F11"/>
    <w:rsid w:val="00433739"/>
    <w:rsid w:val="00435456"/>
    <w:rsid w:val="004364F9"/>
    <w:rsid w:val="00440B58"/>
    <w:rsid w:val="00446B11"/>
    <w:rsid w:val="00450C83"/>
    <w:rsid w:val="00455A3C"/>
    <w:rsid w:val="00457A39"/>
    <w:rsid w:val="004611E3"/>
    <w:rsid w:val="00464520"/>
    <w:rsid w:val="004664A9"/>
    <w:rsid w:val="00473C18"/>
    <w:rsid w:val="00476244"/>
    <w:rsid w:val="004765AF"/>
    <w:rsid w:val="004765EC"/>
    <w:rsid w:val="00476FE9"/>
    <w:rsid w:val="0048059C"/>
    <w:rsid w:val="004B0B6C"/>
    <w:rsid w:val="004B1C2F"/>
    <w:rsid w:val="004B5E18"/>
    <w:rsid w:val="004B68B6"/>
    <w:rsid w:val="004C4225"/>
    <w:rsid w:val="004C60BC"/>
    <w:rsid w:val="004C7A31"/>
    <w:rsid w:val="004D28F1"/>
    <w:rsid w:val="004D59A2"/>
    <w:rsid w:val="004E21AB"/>
    <w:rsid w:val="004E4A34"/>
    <w:rsid w:val="004E6C1F"/>
    <w:rsid w:val="004F12A8"/>
    <w:rsid w:val="004F2110"/>
    <w:rsid w:val="004F24CD"/>
    <w:rsid w:val="004F2549"/>
    <w:rsid w:val="004F67F0"/>
    <w:rsid w:val="005033B6"/>
    <w:rsid w:val="005048C0"/>
    <w:rsid w:val="00505F12"/>
    <w:rsid w:val="0051025B"/>
    <w:rsid w:val="00512F35"/>
    <w:rsid w:val="0051480E"/>
    <w:rsid w:val="00515844"/>
    <w:rsid w:val="005218C8"/>
    <w:rsid w:val="00525644"/>
    <w:rsid w:val="0052606A"/>
    <w:rsid w:val="005269C9"/>
    <w:rsid w:val="00527D08"/>
    <w:rsid w:val="0052CD11"/>
    <w:rsid w:val="00535F18"/>
    <w:rsid w:val="00535FD4"/>
    <w:rsid w:val="005404E7"/>
    <w:rsid w:val="00543C4C"/>
    <w:rsid w:val="00546506"/>
    <w:rsid w:val="00552657"/>
    <w:rsid w:val="0056159F"/>
    <w:rsid w:val="005624E0"/>
    <w:rsid w:val="00563139"/>
    <w:rsid w:val="00563F68"/>
    <w:rsid w:val="00574151"/>
    <w:rsid w:val="0057464D"/>
    <w:rsid w:val="005873C9"/>
    <w:rsid w:val="005A0E5F"/>
    <w:rsid w:val="005A15C7"/>
    <w:rsid w:val="005A3069"/>
    <w:rsid w:val="005A6F1A"/>
    <w:rsid w:val="005B3AA1"/>
    <w:rsid w:val="005B689F"/>
    <w:rsid w:val="005D2B2C"/>
    <w:rsid w:val="005E0768"/>
    <w:rsid w:val="005E134A"/>
    <w:rsid w:val="005E2E88"/>
    <w:rsid w:val="005E7F69"/>
    <w:rsid w:val="005F36AE"/>
    <w:rsid w:val="005F4511"/>
    <w:rsid w:val="005F47B9"/>
    <w:rsid w:val="00602356"/>
    <w:rsid w:val="006075B8"/>
    <w:rsid w:val="00615C66"/>
    <w:rsid w:val="00616129"/>
    <w:rsid w:val="0061791B"/>
    <w:rsid w:val="00626075"/>
    <w:rsid w:val="00627DF1"/>
    <w:rsid w:val="006326A1"/>
    <w:rsid w:val="00636A04"/>
    <w:rsid w:val="00636F62"/>
    <w:rsid w:val="006453BF"/>
    <w:rsid w:val="00647CE4"/>
    <w:rsid w:val="00652968"/>
    <w:rsid w:val="006542C8"/>
    <w:rsid w:val="00665A8D"/>
    <w:rsid w:val="00665BB6"/>
    <w:rsid w:val="0067180E"/>
    <w:rsid w:val="006832C4"/>
    <w:rsid w:val="00683695"/>
    <w:rsid w:val="006A3A31"/>
    <w:rsid w:val="006A44C0"/>
    <w:rsid w:val="006A7B55"/>
    <w:rsid w:val="006B0494"/>
    <w:rsid w:val="006B1DED"/>
    <w:rsid w:val="006B4150"/>
    <w:rsid w:val="006B6D61"/>
    <w:rsid w:val="006C3FA7"/>
    <w:rsid w:val="006C62A3"/>
    <w:rsid w:val="006D1DA4"/>
    <w:rsid w:val="006D44C8"/>
    <w:rsid w:val="006D5E2F"/>
    <w:rsid w:val="006D7568"/>
    <w:rsid w:val="006E00B4"/>
    <w:rsid w:val="006F465E"/>
    <w:rsid w:val="006F5FC9"/>
    <w:rsid w:val="006F7AC7"/>
    <w:rsid w:val="0070048F"/>
    <w:rsid w:val="007046C6"/>
    <w:rsid w:val="00707457"/>
    <w:rsid w:val="0071057F"/>
    <w:rsid w:val="007129B1"/>
    <w:rsid w:val="00712B65"/>
    <w:rsid w:val="0071470A"/>
    <w:rsid w:val="007205FD"/>
    <w:rsid w:val="0072498C"/>
    <w:rsid w:val="00724ACA"/>
    <w:rsid w:val="00731173"/>
    <w:rsid w:val="00732C9A"/>
    <w:rsid w:val="0073518B"/>
    <w:rsid w:val="00735925"/>
    <w:rsid w:val="00736E20"/>
    <w:rsid w:val="007415CB"/>
    <w:rsid w:val="00746704"/>
    <w:rsid w:val="00753CB2"/>
    <w:rsid w:val="00762535"/>
    <w:rsid w:val="00762694"/>
    <w:rsid w:val="007629D8"/>
    <w:rsid w:val="00766029"/>
    <w:rsid w:val="007728B9"/>
    <w:rsid w:val="00774800"/>
    <w:rsid w:val="0077551C"/>
    <w:rsid w:val="00783B20"/>
    <w:rsid w:val="00792429"/>
    <w:rsid w:val="007948A0"/>
    <w:rsid w:val="00795F82"/>
    <w:rsid w:val="007A36A6"/>
    <w:rsid w:val="007A3910"/>
    <w:rsid w:val="007A42B0"/>
    <w:rsid w:val="007A4897"/>
    <w:rsid w:val="007A48C5"/>
    <w:rsid w:val="007A6F1A"/>
    <w:rsid w:val="007B6186"/>
    <w:rsid w:val="007B6BA1"/>
    <w:rsid w:val="007B73A7"/>
    <w:rsid w:val="007C00D9"/>
    <w:rsid w:val="007C050E"/>
    <w:rsid w:val="007C1DAD"/>
    <w:rsid w:val="007C2842"/>
    <w:rsid w:val="007C28D7"/>
    <w:rsid w:val="007C40C4"/>
    <w:rsid w:val="007C4584"/>
    <w:rsid w:val="007C504F"/>
    <w:rsid w:val="007C52D5"/>
    <w:rsid w:val="007E27E6"/>
    <w:rsid w:val="0080312C"/>
    <w:rsid w:val="0080412A"/>
    <w:rsid w:val="00806A18"/>
    <w:rsid w:val="0081444E"/>
    <w:rsid w:val="00822C63"/>
    <w:rsid w:val="00832E93"/>
    <w:rsid w:val="00840E5D"/>
    <w:rsid w:val="00844FE1"/>
    <w:rsid w:val="0085224A"/>
    <w:rsid w:val="008528E2"/>
    <w:rsid w:val="008575C3"/>
    <w:rsid w:val="00871178"/>
    <w:rsid w:val="00880011"/>
    <w:rsid w:val="0088141F"/>
    <w:rsid w:val="008819B8"/>
    <w:rsid w:val="0088558E"/>
    <w:rsid w:val="008A2667"/>
    <w:rsid w:val="008A6E58"/>
    <w:rsid w:val="008B05D7"/>
    <w:rsid w:val="008B1FD9"/>
    <w:rsid w:val="008B2735"/>
    <w:rsid w:val="008B40B9"/>
    <w:rsid w:val="008C30EC"/>
    <w:rsid w:val="008C5E26"/>
    <w:rsid w:val="008C7A6B"/>
    <w:rsid w:val="008D0985"/>
    <w:rsid w:val="008D3E3D"/>
    <w:rsid w:val="008D56CF"/>
    <w:rsid w:val="008D5740"/>
    <w:rsid w:val="008E0CC8"/>
    <w:rsid w:val="008E2D93"/>
    <w:rsid w:val="008E487A"/>
    <w:rsid w:val="008E48DA"/>
    <w:rsid w:val="008E526F"/>
    <w:rsid w:val="008E52B4"/>
    <w:rsid w:val="008F0860"/>
    <w:rsid w:val="008F152E"/>
    <w:rsid w:val="008F1679"/>
    <w:rsid w:val="008F7C67"/>
    <w:rsid w:val="009009F6"/>
    <w:rsid w:val="00904AE9"/>
    <w:rsid w:val="009058DF"/>
    <w:rsid w:val="0090755D"/>
    <w:rsid w:val="0091262F"/>
    <w:rsid w:val="009136E7"/>
    <w:rsid w:val="00913EDD"/>
    <w:rsid w:val="00921242"/>
    <w:rsid w:val="00927300"/>
    <w:rsid w:val="009314C0"/>
    <w:rsid w:val="00932FA1"/>
    <w:rsid w:val="00933696"/>
    <w:rsid w:val="00933DC1"/>
    <w:rsid w:val="00935C08"/>
    <w:rsid w:val="00942369"/>
    <w:rsid w:val="00943522"/>
    <w:rsid w:val="00945797"/>
    <w:rsid w:val="00950B49"/>
    <w:rsid w:val="00950C1E"/>
    <w:rsid w:val="00957C27"/>
    <w:rsid w:val="0096463D"/>
    <w:rsid w:val="0097070F"/>
    <w:rsid w:val="0097273C"/>
    <w:rsid w:val="00973C57"/>
    <w:rsid w:val="009775B4"/>
    <w:rsid w:val="00977D56"/>
    <w:rsid w:val="00990592"/>
    <w:rsid w:val="009969E0"/>
    <w:rsid w:val="009A0213"/>
    <w:rsid w:val="009A109A"/>
    <w:rsid w:val="009A45D5"/>
    <w:rsid w:val="009A76FD"/>
    <w:rsid w:val="009B063C"/>
    <w:rsid w:val="009B3E60"/>
    <w:rsid w:val="009B5E09"/>
    <w:rsid w:val="009C20C7"/>
    <w:rsid w:val="009E12BF"/>
    <w:rsid w:val="009E17CE"/>
    <w:rsid w:val="009E29CD"/>
    <w:rsid w:val="009E4A0C"/>
    <w:rsid w:val="009E4C24"/>
    <w:rsid w:val="009E70A7"/>
    <w:rsid w:val="009F00D7"/>
    <w:rsid w:val="009F133B"/>
    <w:rsid w:val="00A048DB"/>
    <w:rsid w:val="00A04D1E"/>
    <w:rsid w:val="00A07B29"/>
    <w:rsid w:val="00A1069B"/>
    <w:rsid w:val="00A13BEE"/>
    <w:rsid w:val="00A14A8D"/>
    <w:rsid w:val="00A16438"/>
    <w:rsid w:val="00A203C6"/>
    <w:rsid w:val="00A23871"/>
    <w:rsid w:val="00A23D10"/>
    <w:rsid w:val="00A24C0F"/>
    <w:rsid w:val="00A4082A"/>
    <w:rsid w:val="00A44DA6"/>
    <w:rsid w:val="00A5623C"/>
    <w:rsid w:val="00A60ED3"/>
    <w:rsid w:val="00A62918"/>
    <w:rsid w:val="00A65F42"/>
    <w:rsid w:val="00A800AB"/>
    <w:rsid w:val="00A83C30"/>
    <w:rsid w:val="00A85699"/>
    <w:rsid w:val="00A97D19"/>
    <w:rsid w:val="00AA3D33"/>
    <w:rsid w:val="00AA4755"/>
    <w:rsid w:val="00AA5DE2"/>
    <w:rsid w:val="00AB2FE7"/>
    <w:rsid w:val="00AC0276"/>
    <w:rsid w:val="00AC7F58"/>
    <w:rsid w:val="00AD04BF"/>
    <w:rsid w:val="00AD11EE"/>
    <w:rsid w:val="00AD303F"/>
    <w:rsid w:val="00AD3433"/>
    <w:rsid w:val="00AD3F42"/>
    <w:rsid w:val="00AE3D9C"/>
    <w:rsid w:val="00AE4830"/>
    <w:rsid w:val="00AE7E41"/>
    <w:rsid w:val="00AF0109"/>
    <w:rsid w:val="00AF0599"/>
    <w:rsid w:val="00AF0F75"/>
    <w:rsid w:val="00AF2C8E"/>
    <w:rsid w:val="00AF7F0A"/>
    <w:rsid w:val="00B00A2B"/>
    <w:rsid w:val="00B022EB"/>
    <w:rsid w:val="00B028D9"/>
    <w:rsid w:val="00B05F7D"/>
    <w:rsid w:val="00B1075A"/>
    <w:rsid w:val="00B11C81"/>
    <w:rsid w:val="00B1299A"/>
    <w:rsid w:val="00B15BE3"/>
    <w:rsid w:val="00B163DF"/>
    <w:rsid w:val="00B17913"/>
    <w:rsid w:val="00B21784"/>
    <w:rsid w:val="00B22874"/>
    <w:rsid w:val="00B250DF"/>
    <w:rsid w:val="00B3315D"/>
    <w:rsid w:val="00B3666E"/>
    <w:rsid w:val="00B379F0"/>
    <w:rsid w:val="00B4001F"/>
    <w:rsid w:val="00B4043D"/>
    <w:rsid w:val="00B40CD1"/>
    <w:rsid w:val="00B54E55"/>
    <w:rsid w:val="00B55E51"/>
    <w:rsid w:val="00B61C55"/>
    <w:rsid w:val="00B65BAD"/>
    <w:rsid w:val="00B6753C"/>
    <w:rsid w:val="00B760F6"/>
    <w:rsid w:val="00B7667D"/>
    <w:rsid w:val="00B77277"/>
    <w:rsid w:val="00B80697"/>
    <w:rsid w:val="00B806F4"/>
    <w:rsid w:val="00B80CCF"/>
    <w:rsid w:val="00B81435"/>
    <w:rsid w:val="00B825CB"/>
    <w:rsid w:val="00B831F0"/>
    <w:rsid w:val="00B83DDE"/>
    <w:rsid w:val="00B86293"/>
    <w:rsid w:val="00B91B1F"/>
    <w:rsid w:val="00BA0C3B"/>
    <w:rsid w:val="00BA1E5A"/>
    <w:rsid w:val="00BB155F"/>
    <w:rsid w:val="00BC0288"/>
    <w:rsid w:val="00BC227A"/>
    <w:rsid w:val="00BC2A6B"/>
    <w:rsid w:val="00BC339D"/>
    <w:rsid w:val="00BD1F6A"/>
    <w:rsid w:val="00BE001D"/>
    <w:rsid w:val="00BE29B8"/>
    <w:rsid w:val="00BF1B71"/>
    <w:rsid w:val="00BF474B"/>
    <w:rsid w:val="00BF4850"/>
    <w:rsid w:val="00BF5150"/>
    <w:rsid w:val="00BF71C6"/>
    <w:rsid w:val="00BF7245"/>
    <w:rsid w:val="00C02F75"/>
    <w:rsid w:val="00C07886"/>
    <w:rsid w:val="00C173E3"/>
    <w:rsid w:val="00C220D8"/>
    <w:rsid w:val="00C23663"/>
    <w:rsid w:val="00C33E13"/>
    <w:rsid w:val="00C34F70"/>
    <w:rsid w:val="00C42B61"/>
    <w:rsid w:val="00C503BD"/>
    <w:rsid w:val="00C505AB"/>
    <w:rsid w:val="00C51942"/>
    <w:rsid w:val="00C52361"/>
    <w:rsid w:val="00C56FF2"/>
    <w:rsid w:val="00C749F0"/>
    <w:rsid w:val="00CA371F"/>
    <w:rsid w:val="00CA4138"/>
    <w:rsid w:val="00CA7D46"/>
    <w:rsid w:val="00CC1DA5"/>
    <w:rsid w:val="00CC3831"/>
    <w:rsid w:val="00CC3900"/>
    <w:rsid w:val="00CC7B3F"/>
    <w:rsid w:val="00CD65D4"/>
    <w:rsid w:val="00CD6A64"/>
    <w:rsid w:val="00CE4192"/>
    <w:rsid w:val="00CF30BA"/>
    <w:rsid w:val="00D0347C"/>
    <w:rsid w:val="00D11107"/>
    <w:rsid w:val="00D13D8D"/>
    <w:rsid w:val="00D14A9F"/>
    <w:rsid w:val="00D1681E"/>
    <w:rsid w:val="00D2422F"/>
    <w:rsid w:val="00D26EA4"/>
    <w:rsid w:val="00D3753F"/>
    <w:rsid w:val="00D401F6"/>
    <w:rsid w:val="00D5133F"/>
    <w:rsid w:val="00D53210"/>
    <w:rsid w:val="00D53FB5"/>
    <w:rsid w:val="00D57191"/>
    <w:rsid w:val="00D62400"/>
    <w:rsid w:val="00D6449A"/>
    <w:rsid w:val="00D672CB"/>
    <w:rsid w:val="00D75A26"/>
    <w:rsid w:val="00D75CE8"/>
    <w:rsid w:val="00D764AE"/>
    <w:rsid w:val="00D76B7D"/>
    <w:rsid w:val="00D77987"/>
    <w:rsid w:val="00D82BB7"/>
    <w:rsid w:val="00D858D7"/>
    <w:rsid w:val="00D9055D"/>
    <w:rsid w:val="00D9592E"/>
    <w:rsid w:val="00D97575"/>
    <w:rsid w:val="00DA0E55"/>
    <w:rsid w:val="00DA1480"/>
    <w:rsid w:val="00DB351F"/>
    <w:rsid w:val="00DB5578"/>
    <w:rsid w:val="00DB585E"/>
    <w:rsid w:val="00DB6B03"/>
    <w:rsid w:val="00DB714B"/>
    <w:rsid w:val="00DC22CA"/>
    <w:rsid w:val="00DD0793"/>
    <w:rsid w:val="00DD5A93"/>
    <w:rsid w:val="00DE2141"/>
    <w:rsid w:val="00E10840"/>
    <w:rsid w:val="00E15B57"/>
    <w:rsid w:val="00E276B9"/>
    <w:rsid w:val="00E34635"/>
    <w:rsid w:val="00E43587"/>
    <w:rsid w:val="00E51946"/>
    <w:rsid w:val="00E54B0A"/>
    <w:rsid w:val="00E550DA"/>
    <w:rsid w:val="00E64FF0"/>
    <w:rsid w:val="00E73302"/>
    <w:rsid w:val="00E74827"/>
    <w:rsid w:val="00E876C8"/>
    <w:rsid w:val="00E90D38"/>
    <w:rsid w:val="00EA10CE"/>
    <w:rsid w:val="00EA5B49"/>
    <w:rsid w:val="00EA7BC5"/>
    <w:rsid w:val="00EB4772"/>
    <w:rsid w:val="00EC056A"/>
    <w:rsid w:val="00EC2AAF"/>
    <w:rsid w:val="00EC4459"/>
    <w:rsid w:val="00EC785D"/>
    <w:rsid w:val="00ED20D2"/>
    <w:rsid w:val="00ED54F2"/>
    <w:rsid w:val="00ED6B78"/>
    <w:rsid w:val="00EE3AFC"/>
    <w:rsid w:val="00EF24C5"/>
    <w:rsid w:val="00F00AC6"/>
    <w:rsid w:val="00F06628"/>
    <w:rsid w:val="00F11ADA"/>
    <w:rsid w:val="00F120F4"/>
    <w:rsid w:val="00F125D4"/>
    <w:rsid w:val="00F162D2"/>
    <w:rsid w:val="00F16E19"/>
    <w:rsid w:val="00F226B3"/>
    <w:rsid w:val="00F31212"/>
    <w:rsid w:val="00F37055"/>
    <w:rsid w:val="00F41808"/>
    <w:rsid w:val="00F42D80"/>
    <w:rsid w:val="00F456F1"/>
    <w:rsid w:val="00F46767"/>
    <w:rsid w:val="00F46C62"/>
    <w:rsid w:val="00F47AFB"/>
    <w:rsid w:val="00F53682"/>
    <w:rsid w:val="00F55973"/>
    <w:rsid w:val="00F57457"/>
    <w:rsid w:val="00F65813"/>
    <w:rsid w:val="00F66D43"/>
    <w:rsid w:val="00F7111E"/>
    <w:rsid w:val="00F774B9"/>
    <w:rsid w:val="00F866E3"/>
    <w:rsid w:val="00F93C4A"/>
    <w:rsid w:val="00FA4EAE"/>
    <w:rsid w:val="00FB46B9"/>
    <w:rsid w:val="00FB496B"/>
    <w:rsid w:val="00FB4BA8"/>
    <w:rsid w:val="00FB4BD6"/>
    <w:rsid w:val="00FB514C"/>
    <w:rsid w:val="00FB6438"/>
    <w:rsid w:val="00FC239E"/>
    <w:rsid w:val="00FC5D5D"/>
    <w:rsid w:val="00FC601F"/>
    <w:rsid w:val="00FD01B4"/>
    <w:rsid w:val="00FE2EA9"/>
    <w:rsid w:val="00FE5358"/>
    <w:rsid w:val="00FE6BC5"/>
    <w:rsid w:val="00FF13DF"/>
    <w:rsid w:val="00FF793B"/>
    <w:rsid w:val="027DE732"/>
    <w:rsid w:val="02CD3190"/>
    <w:rsid w:val="02F2A356"/>
    <w:rsid w:val="03CBAC2B"/>
    <w:rsid w:val="062EFFD0"/>
    <w:rsid w:val="06AF016F"/>
    <w:rsid w:val="06B0C03D"/>
    <w:rsid w:val="06DEFAC4"/>
    <w:rsid w:val="074541D3"/>
    <w:rsid w:val="074CCEE7"/>
    <w:rsid w:val="0A169B86"/>
    <w:rsid w:val="0AAE75B9"/>
    <w:rsid w:val="0B3EDD64"/>
    <w:rsid w:val="0B83DACE"/>
    <w:rsid w:val="0C6AD8FD"/>
    <w:rsid w:val="0C9220BD"/>
    <w:rsid w:val="0D0C8DFF"/>
    <w:rsid w:val="0ECFCCAF"/>
    <w:rsid w:val="0F121769"/>
    <w:rsid w:val="114B4EE6"/>
    <w:rsid w:val="11AC3B51"/>
    <w:rsid w:val="12D7044F"/>
    <w:rsid w:val="137BC98C"/>
    <w:rsid w:val="156F0012"/>
    <w:rsid w:val="18B8F9AF"/>
    <w:rsid w:val="1A070CD7"/>
    <w:rsid w:val="1BB0BE6E"/>
    <w:rsid w:val="1C863E18"/>
    <w:rsid w:val="1E941B90"/>
    <w:rsid w:val="1F21A03F"/>
    <w:rsid w:val="1FD22FDA"/>
    <w:rsid w:val="20F8CE87"/>
    <w:rsid w:val="219ED38F"/>
    <w:rsid w:val="21C86D5E"/>
    <w:rsid w:val="21E9A252"/>
    <w:rsid w:val="2297F625"/>
    <w:rsid w:val="22E3DAB2"/>
    <w:rsid w:val="24958FC9"/>
    <w:rsid w:val="24D646EC"/>
    <w:rsid w:val="251E2234"/>
    <w:rsid w:val="26547510"/>
    <w:rsid w:val="26DD1B52"/>
    <w:rsid w:val="26EAD0D0"/>
    <w:rsid w:val="27D09B70"/>
    <w:rsid w:val="28075151"/>
    <w:rsid w:val="28398E25"/>
    <w:rsid w:val="28E18C6C"/>
    <w:rsid w:val="293E84BF"/>
    <w:rsid w:val="2975AE71"/>
    <w:rsid w:val="29DE67A2"/>
    <w:rsid w:val="2A3F9E65"/>
    <w:rsid w:val="2A87FE68"/>
    <w:rsid w:val="2BEB4C86"/>
    <w:rsid w:val="2C13591B"/>
    <w:rsid w:val="2C7E839D"/>
    <w:rsid w:val="2CEAA859"/>
    <w:rsid w:val="2E3FDCF4"/>
    <w:rsid w:val="2FBD867C"/>
    <w:rsid w:val="3018F993"/>
    <w:rsid w:val="30AE5A65"/>
    <w:rsid w:val="30BDADFD"/>
    <w:rsid w:val="30C269FE"/>
    <w:rsid w:val="31B64739"/>
    <w:rsid w:val="32597E5E"/>
    <w:rsid w:val="3270ED4C"/>
    <w:rsid w:val="330910CF"/>
    <w:rsid w:val="33EBA91D"/>
    <w:rsid w:val="3483F885"/>
    <w:rsid w:val="34F56ECA"/>
    <w:rsid w:val="373ACAED"/>
    <w:rsid w:val="3811F7A8"/>
    <w:rsid w:val="38C1AD91"/>
    <w:rsid w:val="3912F6C4"/>
    <w:rsid w:val="3917CE6B"/>
    <w:rsid w:val="3B1249F1"/>
    <w:rsid w:val="3C39EC99"/>
    <w:rsid w:val="3C4F6F2D"/>
    <w:rsid w:val="3C64777B"/>
    <w:rsid w:val="3D0C3D3D"/>
    <w:rsid w:val="3DF45BEA"/>
    <w:rsid w:val="3E9B3A82"/>
    <w:rsid w:val="3FBD753F"/>
    <w:rsid w:val="400ECD52"/>
    <w:rsid w:val="4144E26E"/>
    <w:rsid w:val="4284A5AC"/>
    <w:rsid w:val="429BB477"/>
    <w:rsid w:val="42EBBCDA"/>
    <w:rsid w:val="44CF4C5D"/>
    <w:rsid w:val="4549F7A2"/>
    <w:rsid w:val="468D240A"/>
    <w:rsid w:val="46D379CA"/>
    <w:rsid w:val="48C31669"/>
    <w:rsid w:val="49655B4C"/>
    <w:rsid w:val="4A6D2F61"/>
    <w:rsid w:val="4A907CFF"/>
    <w:rsid w:val="4B484805"/>
    <w:rsid w:val="4E7F3AF7"/>
    <w:rsid w:val="5021AD75"/>
    <w:rsid w:val="529B8EE4"/>
    <w:rsid w:val="52F3BB96"/>
    <w:rsid w:val="532E9DA9"/>
    <w:rsid w:val="56C75119"/>
    <w:rsid w:val="570A4E8E"/>
    <w:rsid w:val="57183E57"/>
    <w:rsid w:val="5798880C"/>
    <w:rsid w:val="58C25BD0"/>
    <w:rsid w:val="5977F30A"/>
    <w:rsid w:val="5B008828"/>
    <w:rsid w:val="5B400234"/>
    <w:rsid w:val="5C927FEF"/>
    <w:rsid w:val="5D0F3054"/>
    <w:rsid w:val="5D3BBA81"/>
    <w:rsid w:val="5E2B71A3"/>
    <w:rsid w:val="60C95199"/>
    <w:rsid w:val="614081EF"/>
    <w:rsid w:val="61CC3BA1"/>
    <w:rsid w:val="61D34DDF"/>
    <w:rsid w:val="631E1EC3"/>
    <w:rsid w:val="63AEADD6"/>
    <w:rsid w:val="6437A08B"/>
    <w:rsid w:val="643B78F5"/>
    <w:rsid w:val="650DDDAB"/>
    <w:rsid w:val="65B5EB19"/>
    <w:rsid w:val="6600ACB9"/>
    <w:rsid w:val="669063CA"/>
    <w:rsid w:val="66B46E04"/>
    <w:rsid w:val="67701C39"/>
    <w:rsid w:val="68A0F184"/>
    <w:rsid w:val="68CEEDC8"/>
    <w:rsid w:val="6A0AC348"/>
    <w:rsid w:val="6B136B04"/>
    <w:rsid w:val="6BE6AE5E"/>
    <w:rsid w:val="6C29F7EA"/>
    <w:rsid w:val="6C383104"/>
    <w:rsid w:val="6CA83FEB"/>
    <w:rsid w:val="6D1A072D"/>
    <w:rsid w:val="6E79F9D3"/>
    <w:rsid w:val="6EAB6ED7"/>
    <w:rsid w:val="6F4FAEA4"/>
    <w:rsid w:val="70509052"/>
    <w:rsid w:val="7062059B"/>
    <w:rsid w:val="72B1CFCE"/>
    <w:rsid w:val="741C5776"/>
    <w:rsid w:val="745FDCA0"/>
    <w:rsid w:val="74CC7BE7"/>
    <w:rsid w:val="75240175"/>
    <w:rsid w:val="75FBAD01"/>
    <w:rsid w:val="76702D05"/>
    <w:rsid w:val="7685865F"/>
    <w:rsid w:val="76D0D74C"/>
    <w:rsid w:val="772D9CA5"/>
    <w:rsid w:val="7B610C5E"/>
    <w:rsid w:val="7D91765A"/>
    <w:rsid w:val="7EF5835D"/>
    <w:rsid w:val="7F40E201"/>
    <w:rsid w:val="7F9E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0E142B"/>
  <w15:chartTrackingRefBased/>
  <w15:docId w15:val="{D39BDEB1-2FB5-4834-8941-64EF07898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A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Heading1">
    <w:name w:val="heading 1"/>
    <w:next w:val="BodyText"/>
    <w:link w:val="Heading1Char"/>
    <w:qFormat/>
    <w:rsid w:val="002A3F7C"/>
    <w:pPr>
      <w:keepNext/>
      <w:keepLines/>
      <w:widowControl w:val="0"/>
      <w:autoSpaceDE w:val="0"/>
      <w:autoSpaceDN w:val="0"/>
      <w:adjustRightInd w:val="0"/>
      <w:spacing w:before="220" w:after="220" w:line="240" w:lineRule="auto"/>
      <w:ind w:left="360" w:hanging="360"/>
      <w:outlineLvl w:val="0"/>
    </w:pPr>
    <w:rPr>
      <w:rFonts w:ascii="Arial" w:eastAsiaTheme="majorEastAsia" w:hAnsi="Arial" w:cstheme="majorBidi"/>
      <w:caps/>
    </w:rPr>
  </w:style>
  <w:style w:type="paragraph" w:styleId="Heading2">
    <w:name w:val="heading 2"/>
    <w:basedOn w:val="BodyText"/>
    <w:next w:val="BodyText"/>
    <w:link w:val="Heading2Char"/>
    <w:qFormat/>
    <w:rsid w:val="00844FE1"/>
    <w:pPr>
      <w:keepNext/>
      <w:ind w:left="720" w:hanging="720"/>
      <w:outlineLvl w:val="1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AF5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2B2AF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B2AF5"/>
    <w:rPr>
      <w:rFonts w:ascii="Arial" w:eastAsia="Times New Roman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E876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76C8"/>
    <w:rPr>
      <w:rFonts w:ascii="Arial" w:eastAsia="Times New Roman" w:hAnsi="Arial" w:cs="Times New Roman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525644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B022EB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173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393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17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73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7393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7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7393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C504F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styleId="ListParagraph">
    <w:name w:val="List Paragraph"/>
    <w:basedOn w:val="Normal"/>
    <w:uiPriority w:val="34"/>
    <w:qFormat/>
    <w:rsid w:val="005033B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7A489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489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A4897"/>
    <w:rPr>
      <w:vertAlign w:val="superscript"/>
    </w:rPr>
  </w:style>
  <w:style w:type="paragraph" w:styleId="BodyText">
    <w:name w:val="Body Text"/>
    <w:link w:val="BodyTextChar"/>
    <w:rsid w:val="00844FE1"/>
    <w:pPr>
      <w:spacing w:after="220" w:line="240" w:lineRule="auto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844FE1"/>
    <w:rPr>
      <w:rFonts w:ascii="Arial" w:hAnsi="Arial" w:cs="Arial"/>
    </w:rPr>
  </w:style>
  <w:style w:type="paragraph" w:customStyle="1" w:styleId="Applicability">
    <w:name w:val="Applicability"/>
    <w:basedOn w:val="BodyText"/>
    <w:qFormat/>
    <w:rsid w:val="00844FE1"/>
    <w:pPr>
      <w:spacing w:before="440"/>
      <w:ind w:left="2160" w:hanging="2160"/>
    </w:pPr>
  </w:style>
  <w:style w:type="paragraph" w:customStyle="1" w:styleId="attachmenttitle">
    <w:name w:val="attachment title"/>
    <w:next w:val="BodyText"/>
    <w:qFormat/>
    <w:rsid w:val="00844FE1"/>
    <w:pPr>
      <w:keepNext/>
      <w:keepLines/>
      <w:widowControl w:val="0"/>
      <w:spacing w:after="220" w:line="240" w:lineRule="auto"/>
      <w:jc w:val="center"/>
      <w:outlineLvl w:val="0"/>
    </w:pPr>
    <w:rPr>
      <w:rFonts w:ascii="Arial" w:eastAsia="Times New Roman" w:hAnsi="Arial" w:cs="Arial"/>
    </w:rPr>
  </w:style>
  <w:style w:type="paragraph" w:customStyle="1" w:styleId="BodyText-table">
    <w:name w:val="Body Text - table"/>
    <w:qFormat/>
    <w:rsid w:val="00844FE1"/>
    <w:pPr>
      <w:spacing w:after="0" w:line="240" w:lineRule="auto"/>
    </w:pPr>
    <w:rPr>
      <w:rFonts w:ascii="Arial" w:hAnsi="Arial"/>
    </w:rPr>
  </w:style>
  <w:style w:type="paragraph" w:styleId="BodyText2">
    <w:name w:val="Body Text 2"/>
    <w:link w:val="BodyText2Char"/>
    <w:rsid w:val="00844FE1"/>
    <w:pPr>
      <w:spacing w:after="220" w:line="240" w:lineRule="auto"/>
      <w:ind w:left="720" w:hanging="720"/>
    </w:pPr>
    <w:rPr>
      <w:rFonts w:ascii="Arial" w:eastAsiaTheme="majorEastAsia" w:hAnsi="Arial" w:cstheme="majorBidi"/>
    </w:rPr>
  </w:style>
  <w:style w:type="character" w:customStyle="1" w:styleId="BodyText2Char">
    <w:name w:val="Body Text 2 Char"/>
    <w:basedOn w:val="DefaultParagraphFont"/>
    <w:link w:val="BodyText2"/>
    <w:rsid w:val="00844FE1"/>
    <w:rPr>
      <w:rFonts w:ascii="Arial" w:eastAsiaTheme="majorEastAsia" w:hAnsi="Arial" w:cstheme="majorBidi"/>
    </w:rPr>
  </w:style>
  <w:style w:type="paragraph" w:styleId="BodyText3">
    <w:name w:val="Body Text 3"/>
    <w:basedOn w:val="BodyText"/>
    <w:link w:val="BodyText3Char"/>
    <w:rsid w:val="00844FE1"/>
    <w:pPr>
      <w:ind w:left="720"/>
    </w:pPr>
    <w:rPr>
      <w:rFonts w:eastAsiaTheme="majorEastAsia" w:cstheme="majorBidi"/>
    </w:rPr>
  </w:style>
  <w:style w:type="character" w:customStyle="1" w:styleId="BodyText3Char">
    <w:name w:val="Body Text 3 Char"/>
    <w:basedOn w:val="DefaultParagraphFont"/>
    <w:link w:val="BodyText3"/>
    <w:rsid w:val="00844FE1"/>
    <w:rPr>
      <w:rFonts w:ascii="Arial" w:eastAsiaTheme="majorEastAsia" w:hAnsi="Arial" w:cstheme="majorBidi"/>
    </w:rPr>
  </w:style>
  <w:style w:type="paragraph" w:customStyle="1" w:styleId="EffectiveDate">
    <w:name w:val="Effective Date"/>
    <w:next w:val="BodyText"/>
    <w:qFormat/>
    <w:rsid w:val="00844FE1"/>
    <w:pPr>
      <w:spacing w:before="220" w:after="440" w:line="240" w:lineRule="auto"/>
      <w:jc w:val="center"/>
    </w:pPr>
    <w:rPr>
      <w:rFonts w:ascii="Arial" w:eastAsia="Times New Roman" w:hAnsi="Arial" w:cs="Arial"/>
    </w:rPr>
  </w:style>
  <w:style w:type="paragraph" w:customStyle="1" w:styleId="END">
    <w:name w:val="END"/>
    <w:next w:val="BodyText"/>
    <w:qFormat/>
    <w:rsid w:val="00844FE1"/>
    <w:pPr>
      <w:autoSpaceDE w:val="0"/>
      <w:autoSpaceDN w:val="0"/>
      <w:adjustRightInd w:val="0"/>
      <w:spacing w:before="440" w:after="440" w:line="240" w:lineRule="auto"/>
      <w:jc w:val="center"/>
    </w:pPr>
    <w:rPr>
      <w:rFonts w:ascii="Arial" w:eastAsia="Times New Roman" w:hAnsi="Arial" w:cs="Arial"/>
    </w:rPr>
  </w:style>
  <w:style w:type="character" w:customStyle="1" w:styleId="Heading1Char">
    <w:name w:val="Heading 1 Char"/>
    <w:basedOn w:val="DefaultParagraphFont"/>
    <w:link w:val="Heading1"/>
    <w:rsid w:val="002A3F7C"/>
    <w:rPr>
      <w:rFonts w:ascii="Arial" w:eastAsiaTheme="majorEastAsia" w:hAnsi="Arial" w:cstheme="majorBidi"/>
      <w:caps/>
    </w:rPr>
  </w:style>
  <w:style w:type="character" w:customStyle="1" w:styleId="Heading2Char">
    <w:name w:val="Heading 2 Char"/>
    <w:basedOn w:val="DefaultParagraphFont"/>
    <w:link w:val="Heading2"/>
    <w:rsid w:val="00844FE1"/>
    <w:rPr>
      <w:rFonts w:ascii="Arial" w:eastAsiaTheme="majorEastAsia" w:hAnsi="Arial" w:cstheme="majorBidi"/>
    </w:rPr>
  </w:style>
  <w:style w:type="paragraph" w:customStyle="1" w:styleId="IMCIP">
    <w:name w:val="IMC/IP #"/>
    <w:next w:val="Title"/>
    <w:rsid w:val="00844FE1"/>
    <w:pPr>
      <w:widowControl w:val="0"/>
      <w:pBdr>
        <w:top w:val="single" w:sz="8" w:space="3" w:color="auto"/>
        <w:bottom w:val="single" w:sz="8" w:space="3" w:color="auto"/>
      </w:pBdr>
      <w:spacing w:after="220" w:line="240" w:lineRule="auto"/>
      <w:jc w:val="center"/>
    </w:pPr>
    <w:rPr>
      <w:rFonts w:ascii="Arial" w:hAnsi="Arial" w:cs="Arial"/>
      <w:iCs/>
      <w:caps/>
    </w:rPr>
  </w:style>
  <w:style w:type="paragraph" w:styleId="Title">
    <w:name w:val="Title"/>
    <w:next w:val="BodyText"/>
    <w:link w:val="TitleChar"/>
    <w:qFormat/>
    <w:rsid w:val="00844FE1"/>
    <w:pPr>
      <w:spacing w:before="220" w:after="220" w:line="240" w:lineRule="auto"/>
      <w:jc w:val="center"/>
    </w:pPr>
    <w:rPr>
      <w:rFonts w:ascii="Arial" w:eastAsia="Times New Roman" w:hAnsi="Arial" w:cs="Arial"/>
    </w:rPr>
  </w:style>
  <w:style w:type="character" w:customStyle="1" w:styleId="TitleChar">
    <w:name w:val="Title Char"/>
    <w:basedOn w:val="DefaultParagraphFont"/>
    <w:link w:val="Title"/>
    <w:rsid w:val="00844FE1"/>
    <w:rPr>
      <w:rFonts w:ascii="Arial" w:eastAsia="Times New Roman" w:hAnsi="Arial" w:cs="Arial"/>
    </w:rPr>
  </w:style>
  <w:style w:type="paragraph" w:customStyle="1" w:styleId="NRCINSPECTIONMANUAL">
    <w:name w:val="NRC INSPECTION MANUAL"/>
    <w:next w:val="BodyText"/>
    <w:link w:val="NRCINSPECTIONMANUALChar"/>
    <w:qFormat/>
    <w:rsid w:val="00844FE1"/>
    <w:pPr>
      <w:tabs>
        <w:tab w:val="center" w:pos="4680"/>
        <w:tab w:val="right" w:pos="9360"/>
      </w:tabs>
      <w:spacing w:after="220" w:line="240" w:lineRule="auto"/>
    </w:pPr>
    <w:rPr>
      <w:rFonts w:ascii="Arial" w:hAnsi="Arial" w:cs="Arial"/>
      <w:sz w:val="20"/>
    </w:rPr>
  </w:style>
  <w:style w:type="character" w:customStyle="1" w:styleId="NRCINSPECTIONMANUALChar">
    <w:name w:val="NRC INSPECTION MANUAL Char"/>
    <w:basedOn w:val="DefaultParagraphFont"/>
    <w:link w:val="NRCINSPECTIONMANUAL"/>
    <w:rsid w:val="00844FE1"/>
    <w:rPr>
      <w:rFonts w:ascii="Arial" w:hAnsi="Arial" w:cs="Arial"/>
      <w:sz w:val="20"/>
    </w:rPr>
  </w:style>
  <w:style w:type="table" w:customStyle="1" w:styleId="IM">
    <w:name w:val="IM"/>
    <w:basedOn w:val="TableNormal"/>
    <w:uiPriority w:val="99"/>
    <w:rsid w:val="00B54E55"/>
    <w:pPr>
      <w:spacing w:after="0" w:line="240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</w:trPr>
    <w:tcPr>
      <w:tcMar>
        <w:top w:w="58" w:type="dxa"/>
        <w:left w:w="58" w:type="dxa"/>
        <w:bottom w:w="58" w:type="dxa"/>
        <w:right w:w="58" w:type="dxa"/>
      </w:tcMar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2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A1\AppData\Roaming\Microsoft\Templates\@IP%2000000%20Template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DB37CB91B52542B6AE2623451322B5" ma:contentTypeVersion="16" ma:contentTypeDescription="Create a new document." ma:contentTypeScope="" ma:versionID="d774b3633fad0aa475479995ed5514a4">
  <xsd:schema xmlns:xsd="http://www.w3.org/2001/XMLSchema" xmlns:xs="http://www.w3.org/2001/XMLSchema" xmlns:p="http://schemas.microsoft.com/office/2006/metadata/properties" xmlns:ns1="http://schemas.microsoft.com/sharepoint/v3" xmlns:ns2="bd536709-b854-4f3b-a247-393f1123cff3" xmlns:ns3="4ebc427b-1bcf-4856-a750-efc6bf2bcca6" targetNamespace="http://schemas.microsoft.com/office/2006/metadata/properties" ma:root="true" ma:fieldsID="8ca3e6c111552a98d0e98bf1c11b4c91" ns1:_="" ns2:_="" ns3:_="">
    <xsd:import namespace="http://schemas.microsoft.com/sharepoint/v3"/>
    <xsd:import namespace="bd536709-b854-4f3b-a247-393f1123cff3"/>
    <xsd:import namespace="4ebc427b-1bcf-4856-a750-efc6bf2bcc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36709-b854-4f3b-a247-393f1123cf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36f26c1-4773-4e55-850a-517a34df12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bc427b-1bcf-4856-a750-efc6bf2bcc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158229-30c1-4096-abe4-ff67092135a0}" ma:internalName="TaxCatchAll" ma:showField="CatchAllData" ma:web="4ebc427b-1bcf-4856-a750-efc6bf2bcc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536709-b854-4f3b-a247-393f1123cff3">
      <Terms xmlns="http://schemas.microsoft.com/office/infopath/2007/PartnerControls"/>
    </lcf76f155ced4ddcb4097134ff3c332f>
    <TaxCatchAll xmlns="4ebc427b-1bcf-4856-a750-efc6bf2bcca6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F380C1-B9F8-49AA-BF97-FCC3950DBB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750BC-74B9-46F5-9C0B-0AA3FFD8C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d536709-b854-4f3b-a247-393f1123cff3"/>
    <ds:schemaRef ds:uri="4ebc427b-1bcf-4856-a750-efc6bf2bcc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8B7E19-BE73-43D1-A4D7-F4918908468B}">
  <ds:schemaRefs>
    <ds:schemaRef ds:uri="http://schemas.microsoft.com/office/2006/metadata/properties"/>
    <ds:schemaRef ds:uri="http://schemas.microsoft.com/office/infopath/2007/PartnerControls"/>
    <ds:schemaRef ds:uri="bd536709-b854-4f3b-a247-393f1123cff3"/>
    <ds:schemaRef ds:uri="4ebc427b-1bcf-4856-a750-efc6bf2bcca6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5E590B7-06E5-4CF3-AABE-BB254E063E8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8d01475-c3b5-436a-a065-5def4c64f52e}" enabled="0" method="" siteId="{e8d01475-c3b5-436a-a065-5def4c64f52e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@IP 00000 Template (5).dotx</Template>
  <TotalTime>1</TotalTime>
  <Pages>15</Pages>
  <Words>2283</Words>
  <Characters>12540</Characters>
  <Application>Microsoft Office Word</Application>
  <DocSecurity>2</DocSecurity>
  <Lines>1140</Lines>
  <Paragraphs>823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Madeleine Arel</cp:lastModifiedBy>
  <cp:revision>2</cp:revision>
  <dcterms:created xsi:type="dcterms:W3CDTF">2026-01-15T16:08:00Z</dcterms:created>
  <dcterms:modified xsi:type="dcterms:W3CDTF">2026-01-15T16:09:00Z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0x01010029DB37CB91B52542B6AE2623451322B5</vt:lpwstr>
  </property>
</Properties>
</file>